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5B12D1" w:rsidRPr="00E86630" w:rsidTr="005B12D1">
        <w:tc>
          <w:tcPr>
            <w:tcW w:w="4428" w:type="dxa"/>
          </w:tcPr>
          <w:p w:rsidR="005B12D1" w:rsidRPr="00B15B24" w:rsidRDefault="00D42818" w:rsidP="005B12D1">
            <w:pPr>
              <w:tabs>
                <w:tab w:val="left" w:pos="851"/>
              </w:tabs>
            </w:pPr>
            <w:proofErr w:type="spellStart"/>
            <w:r>
              <w:t>d</w:t>
            </w:r>
            <w:r w:rsidR="005B12D1" w:rsidRPr="00B15B24">
              <w:t>From</w:t>
            </w:r>
            <w:proofErr w:type="spellEnd"/>
            <w:r w:rsidR="005B12D1" w:rsidRPr="00B15B24">
              <w:t>:</w:t>
            </w:r>
            <w:r w:rsidR="005B12D1" w:rsidRPr="00B15B24">
              <w:tab/>
            </w:r>
            <w:r w:rsidR="005B12D1">
              <w:t>The IALA VTS Committee</w:t>
            </w:r>
          </w:p>
        </w:tc>
        <w:tc>
          <w:tcPr>
            <w:tcW w:w="5461" w:type="dxa"/>
          </w:tcPr>
          <w:p w:rsidR="005B12D1" w:rsidRPr="00E86630" w:rsidRDefault="005B12D1" w:rsidP="005B12D1">
            <w:pPr>
              <w:jc w:val="right"/>
            </w:pPr>
            <w:r w:rsidRPr="00E86630">
              <w:t>VTS35/output/</w:t>
            </w:r>
            <w:r w:rsidR="00E86630" w:rsidRPr="00E86630">
              <w:t>9</w:t>
            </w:r>
          </w:p>
        </w:tc>
      </w:tr>
      <w:tr w:rsidR="005B12D1" w:rsidRPr="00B15B24" w:rsidTr="005B12D1">
        <w:tc>
          <w:tcPr>
            <w:tcW w:w="4428" w:type="dxa"/>
          </w:tcPr>
          <w:p w:rsidR="005B12D1" w:rsidRPr="00B15B24" w:rsidRDefault="005B12D1" w:rsidP="005B12D1">
            <w:pPr>
              <w:tabs>
                <w:tab w:val="left" w:pos="851"/>
              </w:tabs>
            </w:pPr>
            <w:r w:rsidRPr="00B15B24">
              <w:t>To:</w:t>
            </w:r>
            <w:r w:rsidRPr="00B15B24">
              <w:tab/>
            </w:r>
            <w:r>
              <w:t>The IALA Council</w:t>
            </w:r>
          </w:p>
        </w:tc>
        <w:tc>
          <w:tcPr>
            <w:tcW w:w="5461" w:type="dxa"/>
          </w:tcPr>
          <w:p w:rsidR="005B12D1" w:rsidRPr="00B15B24" w:rsidRDefault="005B12D1" w:rsidP="005B12D1">
            <w:pPr>
              <w:jc w:val="right"/>
            </w:pPr>
            <w:r>
              <w:t>7 Sept</w:t>
            </w:r>
            <w:r w:rsidR="00E86630">
              <w:t>ember</w:t>
            </w:r>
            <w:r w:rsidRPr="00B15B24">
              <w:t xml:space="preserve"> 20</w:t>
            </w:r>
            <w:r>
              <w:t>12</w:t>
            </w:r>
          </w:p>
        </w:tc>
      </w:tr>
    </w:tbl>
    <w:p w:rsidR="00AD5AAE" w:rsidRDefault="00AD5AAE"/>
    <w:p w:rsidR="005B12D1" w:rsidRDefault="005B12D1" w:rsidP="005B12D1">
      <w:pPr>
        <w:pStyle w:val="Title"/>
      </w:pPr>
      <w:r w:rsidRPr="00646DD1">
        <w:t>Information Paper</w:t>
      </w:r>
    </w:p>
    <w:p w:rsidR="005B12D1" w:rsidRDefault="00E86630" w:rsidP="00E86630">
      <w:pPr>
        <w:pStyle w:val="Title"/>
        <w:spacing w:after="0"/>
      </w:pPr>
      <w:bookmarkStart w:id="0" w:name="_Toc223865887"/>
      <w:bookmarkStart w:id="1" w:name="_Toc223866848"/>
      <w:bookmarkStart w:id="2" w:name="_Toc223867328"/>
      <w:bookmarkStart w:id="3" w:name="_Toc223867468"/>
      <w:bookmarkStart w:id="4" w:name="_Toc201208027"/>
      <w:r>
        <w:t>Proposed r</w:t>
      </w:r>
      <w:r w:rsidR="005B12D1" w:rsidRPr="00F01C01">
        <w:t xml:space="preserve">evision of the </w:t>
      </w:r>
      <w:r w:rsidR="005B12D1">
        <w:t>VTS Committee’s Work Programme</w:t>
      </w:r>
    </w:p>
    <w:p w:rsidR="005B12D1" w:rsidRPr="00F01C01" w:rsidRDefault="005B12D1" w:rsidP="005B12D1">
      <w:pPr>
        <w:pStyle w:val="Title"/>
      </w:pPr>
      <w:r w:rsidRPr="00F01C01">
        <w:t>(2010 - 2014)</w:t>
      </w:r>
      <w:bookmarkEnd w:id="0"/>
      <w:bookmarkEnd w:id="1"/>
      <w:bookmarkEnd w:id="2"/>
      <w:bookmarkEnd w:id="3"/>
      <w:bookmarkEnd w:id="4"/>
    </w:p>
    <w:p w:rsidR="005B12D1" w:rsidRPr="00F01C01" w:rsidRDefault="005B12D1" w:rsidP="005B12D1">
      <w:pPr>
        <w:pStyle w:val="Subtitle"/>
        <w:jc w:val="center"/>
      </w:pPr>
      <w:r w:rsidRPr="00F01C01">
        <w:t>Approved by IALA Council – December 2011</w:t>
      </w:r>
    </w:p>
    <w:p w:rsidR="005B12D1" w:rsidRPr="00F01C01" w:rsidRDefault="005B12D1" w:rsidP="005B12D1">
      <w:pPr>
        <w:pStyle w:val="Subtitle"/>
        <w:jc w:val="center"/>
      </w:pPr>
      <w:r w:rsidRPr="00F01C01">
        <w:rPr>
          <w:highlight w:val="yellow"/>
        </w:rPr>
        <w:t>(Changes made/suggested at VTS3</w:t>
      </w:r>
      <w:r w:rsidR="00E86630">
        <w:rPr>
          <w:highlight w:val="yellow"/>
        </w:rPr>
        <w:t>5</w:t>
      </w:r>
      <w:r w:rsidRPr="00F01C01">
        <w:rPr>
          <w:highlight w:val="yellow"/>
        </w:rPr>
        <w:t xml:space="preserve"> are highlighted in yellow)</w:t>
      </w:r>
    </w:p>
    <w:p w:rsidR="005B12D1" w:rsidRPr="00F01C01" w:rsidRDefault="005B12D1" w:rsidP="005B12D1">
      <w:pPr>
        <w:pStyle w:val="Subtitle"/>
        <w:jc w:val="center"/>
      </w:pPr>
    </w:p>
    <w:p w:rsidR="005B12D1" w:rsidRPr="00F01C01" w:rsidRDefault="005B12D1" w:rsidP="005B12D1">
      <w:pPr>
        <w:pStyle w:val="BodyText"/>
      </w:pPr>
      <w:r w:rsidRPr="00F01C01">
        <w:t>The VTS Committee deals with all aspects of VTS, including the expanding role of vessel monitoring with respect to maritime safety, environmental protection and security.  In the work of the Committee, the following general aspects are to be taken into consideration:</w:t>
      </w:r>
    </w:p>
    <w:p w:rsidR="005B12D1" w:rsidRPr="00F01C01" w:rsidRDefault="005B12D1" w:rsidP="005B12D1">
      <w:pPr>
        <w:pStyle w:val="Bullet1"/>
        <w:numPr>
          <w:ilvl w:val="0"/>
          <w:numId w:val="17"/>
        </w:numPr>
      </w:pPr>
      <w:r w:rsidRPr="00F01C01">
        <w:t>IALA Strategy;</w:t>
      </w:r>
    </w:p>
    <w:p w:rsidR="005B12D1" w:rsidRPr="00F01C01" w:rsidRDefault="005B12D1" w:rsidP="005B12D1">
      <w:pPr>
        <w:pStyle w:val="Bullet1"/>
        <w:numPr>
          <w:ilvl w:val="0"/>
          <w:numId w:val="17"/>
        </w:numPr>
      </w:pPr>
      <w:r w:rsidRPr="00F01C01">
        <w:t>Integration &amp; harmonisation;</w:t>
      </w:r>
    </w:p>
    <w:p w:rsidR="005B12D1" w:rsidRPr="00F01C01" w:rsidRDefault="005B12D1" w:rsidP="005B12D1">
      <w:pPr>
        <w:pStyle w:val="Bullet1"/>
        <w:numPr>
          <w:ilvl w:val="0"/>
          <w:numId w:val="17"/>
        </w:numPr>
      </w:pPr>
      <w:r w:rsidRPr="00F01C01">
        <w:t>Regional &amp; global aspects;</w:t>
      </w:r>
    </w:p>
    <w:p w:rsidR="005B12D1" w:rsidRPr="00F01C01" w:rsidRDefault="005B12D1" w:rsidP="005B12D1">
      <w:pPr>
        <w:pStyle w:val="Bullet1"/>
        <w:numPr>
          <w:ilvl w:val="0"/>
          <w:numId w:val="17"/>
        </w:numPr>
      </w:pPr>
      <w:r w:rsidRPr="00F01C01">
        <w:t>Harmonized use of Definitions and Terms;</w:t>
      </w:r>
    </w:p>
    <w:p w:rsidR="005B12D1" w:rsidRPr="00F01C01" w:rsidRDefault="005B12D1" w:rsidP="005B12D1">
      <w:pPr>
        <w:pStyle w:val="Bullet1"/>
        <w:numPr>
          <w:ilvl w:val="0"/>
          <w:numId w:val="17"/>
        </w:numPr>
      </w:pPr>
      <w:r w:rsidRPr="00F01C01">
        <w:t>Concepts associated with Risk Assessment / Management;</w:t>
      </w:r>
    </w:p>
    <w:p w:rsidR="005B12D1" w:rsidRPr="00F01C01" w:rsidRDefault="005B12D1" w:rsidP="005B12D1">
      <w:pPr>
        <w:pStyle w:val="Bullet1"/>
        <w:numPr>
          <w:ilvl w:val="0"/>
          <w:numId w:val="17"/>
        </w:numPr>
      </w:pPr>
      <w:r w:rsidRPr="00F01C01">
        <w:t>Work Programme 2010 – 2014</w:t>
      </w:r>
    </w:p>
    <w:p w:rsidR="005B12D1" w:rsidRPr="00F01C01" w:rsidRDefault="005B12D1" w:rsidP="005B12D1">
      <w:pPr>
        <w:pStyle w:val="BodyText"/>
        <w:jc w:val="left"/>
      </w:pPr>
    </w:p>
    <w:tbl>
      <w:tblPr>
        <w:tblW w:w="9773" w:type="dxa"/>
        <w:jc w:val="center"/>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0"/>
        <w:gridCol w:w="1559"/>
        <w:gridCol w:w="1769"/>
        <w:gridCol w:w="1625"/>
        <w:tblGridChange w:id="5">
          <w:tblGrid>
            <w:gridCol w:w="4820"/>
            <w:gridCol w:w="1559"/>
            <w:gridCol w:w="1769"/>
            <w:gridCol w:w="1625"/>
          </w:tblGrid>
        </w:tblGridChange>
      </w:tblGrid>
      <w:tr w:rsidR="005B12D1" w:rsidRPr="00F01C01" w:rsidTr="005B12D1">
        <w:trPr>
          <w:cantSplit/>
          <w:tblHeader/>
          <w:jc w:val="center"/>
        </w:trPr>
        <w:tc>
          <w:tcPr>
            <w:tcW w:w="4820" w:type="dxa"/>
            <w:tcBorders>
              <w:bottom w:val="thickThinSmallGap" w:sz="24" w:space="0" w:color="auto"/>
            </w:tcBorders>
            <w:vAlign w:val="center"/>
          </w:tcPr>
          <w:p w:rsidR="005B12D1" w:rsidRPr="00F01C01" w:rsidRDefault="005B12D1" w:rsidP="005B12D1">
            <w:pPr>
              <w:jc w:val="center"/>
              <w:rPr>
                <w:rFonts w:cs="Arial"/>
                <w:szCs w:val="22"/>
              </w:rPr>
            </w:pPr>
            <w:r w:rsidRPr="00F01C01">
              <w:rPr>
                <w:rFonts w:cs="Arial"/>
                <w:szCs w:val="22"/>
              </w:rPr>
              <w:t>Task</w:t>
            </w:r>
          </w:p>
        </w:tc>
        <w:tc>
          <w:tcPr>
            <w:tcW w:w="1559" w:type="dxa"/>
            <w:tcBorders>
              <w:bottom w:val="thickThinSmallGap" w:sz="24" w:space="0" w:color="auto"/>
            </w:tcBorders>
            <w:vAlign w:val="center"/>
          </w:tcPr>
          <w:p w:rsidR="005B12D1" w:rsidRPr="00F01C01" w:rsidRDefault="005B12D1" w:rsidP="005B12D1">
            <w:pPr>
              <w:jc w:val="center"/>
              <w:rPr>
                <w:rFonts w:cs="Arial"/>
                <w:szCs w:val="22"/>
              </w:rPr>
            </w:pPr>
            <w:r w:rsidRPr="00F01C01">
              <w:rPr>
                <w:rFonts w:cs="Arial"/>
                <w:szCs w:val="22"/>
              </w:rPr>
              <w:t>Estimated number of sessions</w:t>
            </w:r>
          </w:p>
        </w:tc>
        <w:tc>
          <w:tcPr>
            <w:tcW w:w="1769" w:type="dxa"/>
            <w:tcBorders>
              <w:bottom w:val="thickThinSmallGap" w:sz="24" w:space="0" w:color="auto"/>
            </w:tcBorders>
            <w:vAlign w:val="center"/>
          </w:tcPr>
          <w:p w:rsidR="005B12D1" w:rsidRPr="00F01C01" w:rsidRDefault="005B12D1" w:rsidP="005B12D1">
            <w:pPr>
              <w:jc w:val="center"/>
              <w:rPr>
                <w:rFonts w:cs="Arial"/>
                <w:szCs w:val="22"/>
              </w:rPr>
            </w:pPr>
            <w:r w:rsidRPr="00F01C01">
              <w:rPr>
                <w:rFonts w:cs="Arial"/>
                <w:szCs w:val="22"/>
              </w:rPr>
              <w:t>Comments</w:t>
            </w:r>
          </w:p>
        </w:tc>
        <w:tc>
          <w:tcPr>
            <w:tcW w:w="1625" w:type="dxa"/>
            <w:tcBorders>
              <w:bottom w:val="thickThinSmallGap" w:sz="24" w:space="0" w:color="auto"/>
            </w:tcBorders>
            <w:vAlign w:val="center"/>
          </w:tcPr>
          <w:p w:rsidR="005B12D1" w:rsidRPr="00F01C01" w:rsidRDefault="005B12D1" w:rsidP="005B12D1">
            <w:pPr>
              <w:jc w:val="center"/>
              <w:rPr>
                <w:rFonts w:cs="Arial"/>
                <w:szCs w:val="22"/>
              </w:rPr>
            </w:pPr>
            <w:r w:rsidRPr="00F01C01">
              <w:rPr>
                <w:rFonts w:cs="Arial"/>
                <w:szCs w:val="22"/>
              </w:rPr>
              <w:t>Strategy Element</w:t>
            </w:r>
          </w:p>
        </w:tc>
      </w:tr>
      <w:tr w:rsidR="005B12D1" w:rsidRPr="00F01C01" w:rsidTr="005B12D1">
        <w:trPr>
          <w:cantSplit/>
          <w:jc w:val="center"/>
        </w:trPr>
        <w:tc>
          <w:tcPr>
            <w:tcW w:w="4820" w:type="dxa"/>
            <w:tcBorders>
              <w:top w:val="thickThinSmallGap" w:sz="24" w:space="0" w:color="auto"/>
            </w:tcBorders>
            <w:vAlign w:val="center"/>
          </w:tcPr>
          <w:p w:rsidR="005B12D1" w:rsidRPr="00E86630" w:rsidRDefault="005B12D1" w:rsidP="005B12D1">
            <w:pPr>
              <w:pStyle w:val="TableList1"/>
              <w:rPr>
                <w:rFonts w:cs="Arial"/>
                <w:dstrike/>
                <w:szCs w:val="20"/>
              </w:rPr>
            </w:pPr>
            <w:r w:rsidRPr="00E86630">
              <w:rPr>
                <w:rFonts w:cs="Arial"/>
                <w:dstrike/>
                <w:szCs w:val="20"/>
              </w:rPr>
              <w:t>Define the concept and develop the scope of the VTM, including the role and position of VTS in VTM and support to ship and port security and other services.  (In consultation with e-NAV, and focusing on the VTS/VTM related architecture and specifying the VTS/VTM functional requirements.)</w:t>
            </w:r>
          </w:p>
        </w:tc>
        <w:tc>
          <w:tcPr>
            <w:tcW w:w="1559" w:type="dxa"/>
            <w:tcBorders>
              <w:top w:val="thickThinSmallGap" w:sz="24" w:space="0" w:color="auto"/>
            </w:tcBorders>
            <w:vAlign w:val="center"/>
          </w:tcPr>
          <w:p w:rsidR="005B12D1" w:rsidRPr="00E86630" w:rsidRDefault="005B12D1" w:rsidP="005B12D1">
            <w:pPr>
              <w:spacing w:before="40" w:after="40"/>
              <w:jc w:val="center"/>
              <w:rPr>
                <w:rFonts w:cs="Arial"/>
                <w:dstrike/>
                <w:szCs w:val="22"/>
              </w:rPr>
            </w:pPr>
            <w:r w:rsidRPr="00E86630">
              <w:rPr>
                <w:rFonts w:cs="Arial"/>
                <w:dstrike/>
                <w:szCs w:val="22"/>
              </w:rPr>
              <w:t>4</w:t>
            </w:r>
          </w:p>
        </w:tc>
        <w:tc>
          <w:tcPr>
            <w:tcW w:w="1769" w:type="dxa"/>
            <w:tcBorders>
              <w:top w:val="thickThinSmallGap" w:sz="24" w:space="0" w:color="auto"/>
            </w:tcBorders>
            <w:vAlign w:val="center"/>
          </w:tcPr>
          <w:p w:rsidR="005B12D1" w:rsidRPr="00E86630" w:rsidRDefault="005B12D1" w:rsidP="005B12D1">
            <w:pPr>
              <w:spacing w:before="40" w:after="40"/>
              <w:rPr>
                <w:rFonts w:cs="Arial"/>
                <w:bCs/>
                <w:dstrike/>
                <w:sz w:val="20"/>
                <w:szCs w:val="20"/>
              </w:rPr>
            </w:pPr>
            <w:r w:rsidRPr="00E86630">
              <w:rPr>
                <w:rFonts w:cs="Arial"/>
                <w:sz w:val="20"/>
                <w:szCs w:val="20"/>
              </w:rPr>
              <w:t>Task removed at decision of Council 52.</w:t>
            </w:r>
          </w:p>
        </w:tc>
        <w:tc>
          <w:tcPr>
            <w:tcW w:w="1625" w:type="dxa"/>
            <w:tcBorders>
              <w:top w:val="thickThinSmallGap" w:sz="24" w:space="0" w:color="auto"/>
            </w:tcBorders>
            <w:vAlign w:val="center"/>
          </w:tcPr>
          <w:p w:rsidR="005B12D1" w:rsidRPr="00E86630" w:rsidRDefault="005B12D1" w:rsidP="005B12D1">
            <w:pPr>
              <w:spacing w:before="40" w:after="40"/>
              <w:rPr>
                <w:dstrike/>
                <w:szCs w:val="22"/>
              </w:rPr>
            </w:pPr>
            <w:r w:rsidRPr="00E86630">
              <w:rPr>
                <w:dstrike/>
                <w:szCs w:val="22"/>
              </w:rPr>
              <w:t>13.1 &amp; 13.4.  Also</w:t>
            </w:r>
          </w:p>
          <w:p w:rsidR="005B12D1" w:rsidRPr="00E86630" w:rsidRDefault="005B12D1" w:rsidP="005B12D1">
            <w:pPr>
              <w:spacing w:before="40" w:after="40"/>
              <w:rPr>
                <w:rFonts w:cs="Arial"/>
                <w:bCs/>
                <w:dstrike/>
                <w:szCs w:val="22"/>
              </w:rPr>
            </w:pPr>
            <w:r w:rsidRPr="00E86630">
              <w:rPr>
                <w:dstrike/>
                <w:szCs w:val="22"/>
              </w:rPr>
              <w:t>3.3, 3.4, 3.5, 5.1, 5.2, 5.6, 5.7, 10.1, 10.4, 10.11, 12.1, 13.5, 15.1, 15.2 &amp; 15.3</w:t>
            </w:r>
          </w:p>
        </w:tc>
      </w:tr>
      <w:tr w:rsidR="005B12D1" w:rsidRPr="00F01C01" w:rsidTr="005B12D1">
        <w:trPr>
          <w:cantSplit/>
          <w:jc w:val="center"/>
        </w:trPr>
        <w:tc>
          <w:tcPr>
            <w:tcW w:w="4820" w:type="dxa"/>
            <w:vAlign w:val="center"/>
          </w:tcPr>
          <w:p w:rsidR="005B12D1" w:rsidRPr="00E86630" w:rsidRDefault="005B12D1" w:rsidP="005B12D1">
            <w:pPr>
              <w:pStyle w:val="TableList1"/>
              <w:rPr>
                <w:rFonts w:cs="Arial"/>
              </w:rPr>
            </w:pPr>
            <w:r w:rsidRPr="00E86630">
              <w:rPr>
                <w:rFonts w:cs="Arial"/>
              </w:rPr>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w:t>
            </w:r>
          </w:p>
        </w:tc>
        <w:tc>
          <w:tcPr>
            <w:tcW w:w="1559" w:type="dxa"/>
            <w:vAlign w:val="center"/>
          </w:tcPr>
          <w:p w:rsidR="005B12D1" w:rsidRPr="00E86630" w:rsidRDefault="005B12D1" w:rsidP="005B12D1">
            <w:pPr>
              <w:spacing w:before="40" w:after="40"/>
              <w:jc w:val="center"/>
              <w:rPr>
                <w:rFonts w:cs="Arial"/>
                <w:szCs w:val="22"/>
              </w:rPr>
            </w:pPr>
            <w:r w:rsidRPr="00E86630">
              <w:rPr>
                <w:rFonts w:cs="Arial"/>
                <w:szCs w:val="22"/>
              </w:rPr>
              <w:t>4</w:t>
            </w:r>
          </w:p>
        </w:tc>
        <w:tc>
          <w:tcPr>
            <w:tcW w:w="1769" w:type="dxa"/>
            <w:vAlign w:val="center"/>
          </w:tcPr>
          <w:p w:rsidR="005B12D1" w:rsidRPr="00E86630" w:rsidRDefault="005B12D1" w:rsidP="005B12D1">
            <w:pPr>
              <w:spacing w:before="40" w:after="40"/>
              <w:rPr>
                <w:rFonts w:cs="Arial"/>
                <w:sz w:val="20"/>
                <w:szCs w:val="20"/>
              </w:rPr>
            </w:pPr>
            <w:r w:rsidRPr="00E86630">
              <w:rPr>
                <w:rFonts w:cs="Arial"/>
                <w:sz w:val="20"/>
                <w:szCs w:val="20"/>
              </w:rPr>
              <w:t>Task closed at decision of Council 52.</w:t>
            </w:r>
          </w:p>
        </w:tc>
        <w:tc>
          <w:tcPr>
            <w:tcW w:w="1625" w:type="dxa"/>
            <w:vAlign w:val="center"/>
          </w:tcPr>
          <w:p w:rsidR="005B12D1" w:rsidRPr="00E86630" w:rsidRDefault="005B12D1" w:rsidP="005B12D1">
            <w:pPr>
              <w:spacing w:before="40" w:after="40"/>
              <w:rPr>
                <w:rFonts w:cs="Arial"/>
                <w:szCs w:val="22"/>
              </w:rPr>
            </w:pPr>
            <w:r w:rsidRPr="00E86630">
              <w:rPr>
                <w:rFonts w:cs="Arial"/>
                <w:szCs w:val="22"/>
              </w:rPr>
              <w:t>5.7, 11.3</w:t>
            </w:r>
          </w:p>
        </w:tc>
      </w:tr>
      <w:tr w:rsidR="005B12D1" w:rsidRPr="00F01C01" w:rsidTr="005B12D1">
        <w:trPr>
          <w:cantSplit/>
          <w:jc w:val="center"/>
        </w:trPr>
        <w:tc>
          <w:tcPr>
            <w:tcW w:w="4820" w:type="dxa"/>
            <w:shd w:val="clear" w:color="auto" w:fill="auto"/>
            <w:vAlign w:val="center"/>
          </w:tcPr>
          <w:p w:rsidR="005B12D1" w:rsidRPr="00E86630" w:rsidRDefault="005B12D1" w:rsidP="005B12D1">
            <w:pPr>
              <w:pStyle w:val="TableList1"/>
              <w:rPr>
                <w:rFonts w:cs="Arial"/>
              </w:rPr>
            </w:pPr>
            <w:r w:rsidRPr="00E86630">
              <w:rPr>
                <w:rFonts w:cs="Arial"/>
              </w:rPr>
              <w:t>Review/update/provide input to IMO on Resolution A.857 (20) -Guidelines for Vessel Traffic Services</w:t>
            </w:r>
            <w:r w:rsidRPr="00E86630">
              <w:rPr>
                <w:rFonts w:cs="Arial"/>
                <w:dstrike/>
                <w:szCs w:val="20"/>
              </w:rPr>
              <w:t>, taking into account the development and implementation of the VTM concept</w:t>
            </w:r>
            <w:r w:rsidRPr="00E86630">
              <w:rPr>
                <w:rFonts w:cs="Arial"/>
              </w:rPr>
              <w:t>.</w:t>
            </w:r>
          </w:p>
        </w:tc>
        <w:tc>
          <w:tcPr>
            <w:tcW w:w="1559" w:type="dxa"/>
            <w:shd w:val="clear" w:color="auto" w:fill="auto"/>
            <w:vAlign w:val="center"/>
          </w:tcPr>
          <w:p w:rsidR="005B12D1" w:rsidRPr="00E86630" w:rsidRDefault="005B12D1" w:rsidP="005B12D1">
            <w:pPr>
              <w:spacing w:before="40" w:after="40"/>
              <w:jc w:val="center"/>
              <w:rPr>
                <w:rFonts w:cs="Arial"/>
                <w:szCs w:val="22"/>
              </w:rPr>
            </w:pPr>
            <w:r w:rsidRPr="00E86630">
              <w:rPr>
                <w:rFonts w:cs="Arial"/>
                <w:szCs w:val="22"/>
              </w:rPr>
              <w:t>3</w:t>
            </w:r>
          </w:p>
        </w:tc>
        <w:tc>
          <w:tcPr>
            <w:tcW w:w="1769" w:type="dxa"/>
            <w:shd w:val="clear" w:color="auto" w:fill="auto"/>
            <w:vAlign w:val="center"/>
          </w:tcPr>
          <w:p w:rsidR="005B12D1" w:rsidRPr="00DD2831" w:rsidRDefault="00D42818" w:rsidP="005B12D1">
            <w:pPr>
              <w:spacing w:before="40" w:after="40"/>
              <w:rPr>
                <w:rFonts w:cs="Arial"/>
                <w:bCs/>
                <w:sz w:val="20"/>
                <w:szCs w:val="20"/>
                <w:highlight w:val="yellow"/>
                <w:rPrChange w:id="6" w:author="Trainor, Neil" w:date="2012-09-08T00:52:00Z">
                  <w:rPr>
                    <w:rFonts w:cs="Arial"/>
                    <w:bCs/>
                    <w:szCs w:val="22"/>
                  </w:rPr>
                </w:rPrChange>
              </w:rPr>
            </w:pPr>
            <w:ins w:id="7" w:author="Trainor, Neil" w:date="2012-09-08T00:40:00Z">
              <w:r w:rsidRPr="00DD2831">
                <w:rPr>
                  <w:rFonts w:cs="Arial"/>
                  <w:bCs/>
                  <w:sz w:val="20"/>
                  <w:szCs w:val="20"/>
                  <w:highlight w:val="yellow"/>
                  <w:rPrChange w:id="8" w:author="Trainor, Neil" w:date="2012-09-08T00:52:00Z">
                    <w:rPr>
                      <w:rFonts w:cs="Arial"/>
                      <w:bCs/>
                      <w:szCs w:val="22"/>
                    </w:rPr>
                  </w:rPrChange>
                </w:rPr>
                <w:t xml:space="preserve">Task </w:t>
              </w:r>
            </w:ins>
            <w:ins w:id="9" w:author="Trainor, Neil" w:date="2012-09-08T00:41:00Z">
              <w:r w:rsidRPr="00DD2831">
                <w:rPr>
                  <w:rFonts w:cs="Arial"/>
                  <w:bCs/>
                  <w:sz w:val="20"/>
                  <w:szCs w:val="20"/>
                  <w:highlight w:val="yellow"/>
                  <w:rPrChange w:id="10" w:author="Trainor, Neil" w:date="2012-09-08T00:52:00Z">
                    <w:rPr>
                      <w:rFonts w:cs="Arial"/>
                      <w:bCs/>
                      <w:sz w:val="20"/>
                      <w:szCs w:val="20"/>
                    </w:rPr>
                  </w:rPrChange>
                </w:rPr>
                <w:t xml:space="preserve">placed </w:t>
              </w:r>
            </w:ins>
            <w:ins w:id="11" w:author="Trainor, Neil" w:date="2012-09-08T00:40:00Z">
              <w:r w:rsidRPr="00DD2831">
                <w:rPr>
                  <w:rFonts w:cs="Arial"/>
                  <w:bCs/>
                  <w:sz w:val="20"/>
                  <w:szCs w:val="20"/>
                  <w:highlight w:val="yellow"/>
                  <w:rPrChange w:id="12" w:author="Trainor, Neil" w:date="2012-09-08T00:52:00Z">
                    <w:rPr>
                      <w:rFonts w:cs="Arial"/>
                      <w:bCs/>
                      <w:szCs w:val="22"/>
                    </w:rPr>
                  </w:rPrChange>
                </w:rPr>
                <w:t xml:space="preserve">in abeyance at VTS35 </w:t>
              </w:r>
            </w:ins>
            <w:ins w:id="13" w:author="Trainor, Neil" w:date="2012-09-08T00:41:00Z">
              <w:r w:rsidRPr="00DD2831">
                <w:rPr>
                  <w:rFonts w:cs="Arial"/>
                  <w:bCs/>
                  <w:sz w:val="20"/>
                  <w:szCs w:val="20"/>
                  <w:highlight w:val="yellow"/>
                  <w:rPrChange w:id="14" w:author="Trainor, Neil" w:date="2012-09-08T00:52:00Z">
                    <w:rPr>
                      <w:rFonts w:cs="Arial"/>
                      <w:bCs/>
                      <w:szCs w:val="22"/>
                    </w:rPr>
                  </w:rPrChange>
                </w:rPr>
                <w:t>–</w:t>
              </w:r>
            </w:ins>
            <w:ins w:id="15" w:author="Trainor, Neil" w:date="2012-09-08T00:40:00Z">
              <w:r w:rsidRPr="00DD2831">
                <w:rPr>
                  <w:rFonts w:cs="Arial"/>
                  <w:bCs/>
                  <w:sz w:val="20"/>
                  <w:szCs w:val="20"/>
                  <w:highlight w:val="yellow"/>
                  <w:rPrChange w:id="16" w:author="Trainor, Neil" w:date="2012-09-08T00:52:00Z">
                    <w:rPr>
                      <w:rFonts w:cs="Arial"/>
                      <w:bCs/>
                      <w:szCs w:val="22"/>
                    </w:rPr>
                  </w:rPrChange>
                </w:rPr>
                <w:t xml:space="preserve"> pending </w:t>
              </w:r>
            </w:ins>
            <w:ins w:id="17" w:author="Trainor, Neil" w:date="2012-09-08T00:41:00Z">
              <w:r w:rsidRPr="00DD2831">
                <w:rPr>
                  <w:rFonts w:cs="Arial"/>
                  <w:bCs/>
                  <w:sz w:val="20"/>
                  <w:szCs w:val="20"/>
                  <w:highlight w:val="yellow"/>
                  <w:rPrChange w:id="18" w:author="Trainor, Neil" w:date="2012-09-08T00:52:00Z">
                    <w:rPr>
                      <w:rFonts w:cs="Arial"/>
                      <w:bCs/>
                      <w:szCs w:val="22"/>
                    </w:rPr>
                  </w:rPrChange>
                </w:rPr>
                <w:t>council approval</w:t>
              </w:r>
            </w:ins>
          </w:p>
        </w:tc>
        <w:tc>
          <w:tcPr>
            <w:tcW w:w="1625" w:type="dxa"/>
            <w:vAlign w:val="center"/>
          </w:tcPr>
          <w:p w:rsidR="005B12D1" w:rsidRPr="00E86630" w:rsidRDefault="005B12D1" w:rsidP="005B12D1">
            <w:pPr>
              <w:spacing w:before="40" w:after="40"/>
              <w:rPr>
                <w:rFonts w:cs="Arial"/>
                <w:bCs/>
                <w:szCs w:val="22"/>
              </w:rPr>
            </w:pPr>
            <w:r w:rsidRPr="00E86630">
              <w:rPr>
                <w:rFonts w:cs="Arial"/>
                <w:bCs/>
                <w:szCs w:val="22"/>
              </w:rPr>
              <w:t>1.2,</w:t>
            </w:r>
          </w:p>
        </w:tc>
      </w:tr>
      <w:tr w:rsidR="005B12D1" w:rsidRPr="00F01C01" w:rsidTr="00D42818">
        <w:tblPrEx>
          <w:tblW w:w="9773" w:type="dxa"/>
          <w:jc w:val="center"/>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19" w:author="Trainor, Neil" w:date="2012-09-08T00:43:00Z">
            <w:tblPrEx>
              <w:tblW w:w="9773" w:type="dxa"/>
              <w:jc w:val="center"/>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cantSplit/>
          <w:jc w:val="center"/>
          <w:trPrChange w:id="20" w:author="Trainor, Neil" w:date="2012-09-08T00:43:00Z">
            <w:trPr>
              <w:cantSplit/>
              <w:jc w:val="center"/>
            </w:trPr>
          </w:trPrChange>
        </w:trPr>
        <w:tc>
          <w:tcPr>
            <w:tcW w:w="4820" w:type="dxa"/>
            <w:tcBorders>
              <w:bottom w:val="single" w:sz="4" w:space="0" w:color="auto"/>
            </w:tcBorders>
            <w:shd w:val="clear" w:color="auto" w:fill="auto"/>
            <w:vAlign w:val="center"/>
            <w:tcPrChange w:id="21" w:author="Trainor, Neil" w:date="2012-09-08T00:43:00Z">
              <w:tcPr>
                <w:tcW w:w="4820" w:type="dxa"/>
                <w:shd w:val="clear" w:color="auto" w:fill="auto"/>
                <w:vAlign w:val="center"/>
              </w:tcPr>
            </w:tcPrChange>
          </w:tcPr>
          <w:p w:rsidR="005B12D1" w:rsidRPr="00E86630" w:rsidRDefault="005B12D1" w:rsidP="005B12D1">
            <w:pPr>
              <w:pStyle w:val="TableList1"/>
              <w:rPr>
                <w:rFonts w:cs="Arial"/>
              </w:rPr>
            </w:pPr>
            <w:r w:rsidRPr="00E86630">
              <w:rPr>
                <w:rFonts w:cs="Arial"/>
              </w:rPr>
              <w:t>Update the VTS Manual.</w:t>
            </w:r>
          </w:p>
        </w:tc>
        <w:tc>
          <w:tcPr>
            <w:tcW w:w="1559" w:type="dxa"/>
            <w:tcBorders>
              <w:bottom w:val="single" w:sz="4" w:space="0" w:color="auto"/>
            </w:tcBorders>
            <w:shd w:val="clear" w:color="auto" w:fill="auto"/>
            <w:vAlign w:val="center"/>
            <w:tcPrChange w:id="22" w:author="Trainor, Neil" w:date="2012-09-08T00:43:00Z">
              <w:tcPr>
                <w:tcW w:w="1559" w:type="dxa"/>
                <w:shd w:val="clear" w:color="auto" w:fill="auto"/>
                <w:vAlign w:val="center"/>
              </w:tcPr>
            </w:tcPrChange>
          </w:tcPr>
          <w:p w:rsidR="005B12D1" w:rsidRPr="00E86630" w:rsidRDefault="005B12D1" w:rsidP="005B12D1">
            <w:pPr>
              <w:spacing w:before="40" w:after="40"/>
              <w:jc w:val="center"/>
              <w:rPr>
                <w:rFonts w:cs="Arial"/>
                <w:szCs w:val="22"/>
              </w:rPr>
            </w:pPr>
            <w:r w:rsidRPr="00E86630">
              <w:rPr>
                <w:rFonts w:cs="Arial"/>
                <w:szCs w:val="22"/>
              </w:rPr>
              <w:t>3</w:t>
            </w:r>
          </w:p>
        </w:tc>
        <w:tc>
          <w:tcPr>
            <w:tcW w:w="1769" w:type="dxa"/>
            <w:tcBorders>
              <w:bottom w:val="single" w:sz="4" w:space="0" w:color="auto"/>
            </w:tcBorders>
            <w:shd w:val="clear" w:color="auto" w:fill="auto"/>
            <w:vAlign w:val="center"/>
            <w:tcPrChange w:id="23" w:author="Trainor, Neil" w:date="2012-09-08T00:43:00Z">
              <w:tcPr>
                <w:tcW w:w="1769" w:type="dxa"/>
                <w:shd w:val="clear" w:color="auto" w:fill="auto"/>
                <w:vAlign w:val="center"/>
              </w:tcPr>
            </w:tcPrChange>
          </w:tcPr>
          <w:p w:rsidR="005B12D1" w:rsidRPr="00DD2831" w:rsidRDefault="00D42818" w:rsidP="005B12D1">
            <w:pPr>
              <w:spacing w:before="40" w:after="40"/>
              <w:rPr>
                <w:rFonts w:cs="Arial"/>
                <w:sz w:val="20"/>
                <w:szCs w:val="20"/>
                <w:highlight w:val="yellow"/>
                <w:rPrChange w:id="24" w:author="Trainor, Neil" w:date="2012-09-08T00:52:00Z">
                  <w:rPr>
                    <w:rFonts w:cs="Arial"/>
                    <w:szCs w:val="22"/>
                  </w:rPr>
                </w:rPrChange>
              </w:rPr>
            </w:pPr>
            <w:ins w:id="25" w:author="Trainor, Neil" w:date="2012-09-08T00:42:00Z">
              <w:r w:rsidRPr="00DD2831">
                <w:rPr>
                  <w:rFonts w:cs="Arial"/>
                  <w:sz w:val="20"/>
                  <w:szCs w:val="20"/>
                  <w:highlight w:val="yellow"/>
                  <w:rPrChange w:id="26" w:author="Trainor, Neil" w:date="2012-09-08T00:52:00Z">
                    <w:rPr>
                      <w:rFonts w:cs="Arial"/>
                      <w:szCs w:val="22"/>
                    </w:rPr>
                  </w:rPrChange>
                </w:rPr>
                <w:t>Completed – Approved Council 53</w:t>
              </w:r>
            </w:ins>
          </w:p>
        </w:tc>
        <w:tc>
          <w:tcPr>
            <w:tcW w:w="1625" w:type="dxa"/>
            <w:tcBorders>
              <w:bottom w:val="single" w:sz="4" w:space="0" w:color="auto"/>
            </w:tcBorders>
            <w:vAlign w:val="center"/>
            <w:tcPrChange w:id="27" w:author="Trainor, Neil" w:date="2012-09-08T00:43:00Z">
              <w:tcPr>
                <w:tcW w:w="1625" w:type="dxa"/>
                <w:vAlign w:val="center"/>
              </w:tcPr>
            </w:tcPrChange>
          </w:tcPr>
          <w:p w:rsidR="005B12D1" w:rsidRPr="00E86630" w:rsidRDefault="005B12D1" w:rsidP="005B12D1">
            <w:pPr>
              <w:spacing w:before="40" w:after="40"/>
              <w:rPr>
                <w:rFonts w:cs="Arial"/>
                <w:szCs w:val="22"/>
              </w:rPr>
            </w:pPr>
          </w:p>
        </w:tc>
      </w:tr>
      <w:tr w:rsidR="005B12D1" w:rsidRPr="00F01C01" w:rsidTr="00D42818">
        <w:tblPrEx>
          <w:tblW w:w="9773" w:type="dxa"/>
          <w:jc w:val="center"/>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28" w:author="Trainor, Neil" w:date="2012-09-08T00:44:00Z">
            <w:tblPrEx>
              <w:tblW w:w="9773" w:type="dxa"/>
              <w:jc w:val="center"/>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cantSplit/>
          <w:trHeight w:val="4880"/>
          <w:jc w:val="center"/>
          <w:trPrChange w:id="29" w:author="Trainor, Neil" w:date="2012-09-08T00:44:00Z">
            <w:trPr>
              <w:cantSplit/>
              <w:trHeight w:val="4880"/>
              <w:jc w:val="center"/>
            </w:trPr>
          </w:trPrChange>
        </w:trPr>
        <w:tc>
          <w:tcPr>
            <w:tcW w:w="4820" w:type="dxa"/>
            <w:tcBorders>
              <w:top w:val="single" w:sz="4" w:space="0" w:color="auto"/>
              <w:left w:val="single" w:sz="4" w:space="0" w:color="auto"/>
              <w:bottom w:val="single" w:sz="4" w:space="0" w:color="auto"/>
              <w:right w:val="single" w:sz="4" w:space="0" w:color="auto"/>
            </w:tcBorders>
            <w:shd w:val="clear" w:color="auto" w:fill="auto"/>
            <w:tcPrChange w:id="30" w:author="Trainor, Neil" w:date="2012-09-08T00:44:00Z">
              <w:tcPr>
                <w:tcW w:w="4820" w:type="dxa"/>
                <w:shd w:val="clear" w:color="auto" w:fill="auto"/>
              </w:tcPr>
            </w:tcPrChange>
          </w:tcPr>
          <w:p w:rsidR="005B12D1" w:rsidRPr="00E86630" w:rsidRDefault="005B12D1" w:rsidP="005B12D1">
            <w:pPr>
              <w:pStyle w:val="TableList1"/>
              <w:rPr>
                <w:rFonts w:cs="Arial"/>
              </w:rPr>
            </w:pPr>
            <w:r w:rsidRPr="00E86630">
              <w:rPr>
                <w:rFonts w:cs="Arial"/>
              </w:rPr>
              <w:t>Review VTS Recommendations and Guidelines to ensure consistency with the VTS Manual including:</w:t>
            </w:r>
          </w:p>
          <w:p w:rsidR="005B12D1" w:rsidRPr="00E86630" w:rsidRDefault="005B12D1" w:rsidP="005B12D1">
            <w:pPr>
              <w:pStyle w:val="TableList2"/>
              <w:rPr>
                <w:rFonts w:cs="Arial"/>
              </w:rPr>
            </w:pPr>
            <w:r w:rsidRPr="00E86630">
              <w:rPr>
                <w:rFonts w:cs="Arial"/>
              </w:rPr>
              <w:t>Recommendations:</w:t>
            </w:r>
          </w:p>
          <w:p w:rsidR="005B12D1" w:rsidRPr="00E86630" w:rsidRDefault="005B12D1" w:rsidP="005B12D1">
            <w:pPr>
              <w:pStyle w:val="TableList3"/>
              <w:rPr>
                <w:rFonts w:cs="Arial"/>
              </w:rPr>
            </w:pPr>
            <w:r w:rsidRPr="00E86630">
              <w:rPr>
                <w:rFonts w:cs="Arial"/>
              </w:rPr>
              <w:t>V-102 on the Application of the User Pays Principle to VTS (dated 03/1998);</w:t>
            </w:r>
          </w:p>
          <w:p w:rsidR="005B12D1" w:rsidRPr="00E86630" w:rsidRDefault="005B12D1" w:rsidP="005B12D1">
            <w:pPr>
              <w:pStyle w:val="TableList3"/>
              <w:rPr>
                <w:rFonts w:cs="Arial"/>
              </w:rPr>
            </w:pPr>
            <w:r w:rsidRPr="00E86630">
              <w:rPr>
                <w:rFonts w:cs="Arial"/>
              </w:rPr>
              <w:t>V-120 on Vessel Traffic Services in inland waters (dated 06/2001);</w:t>
            </w:r>
          </w:p>
          <w:p w:rsidR="005B12D1" w:rsidRPr="00E86630" w:rsidRDefault="005B12D1" w:rsidP="005B12D1">
            <w:pPr>
              <w:pStyle w:val="TableList3"/>
              <w:rPr>
                <w:rFonts w:cs="Arial"/>
              </w:rPr>
            </w:pPr>
            <w:r w:rsidRPr="00E86630">
              <w:rPr>
                <w:rFonts w:cs="Arial"/>
              </w:rPr>
              <w:t xml:space="preserve">V-125 on the use and presentation of </w:t>
            </w:r>
            <w:proofErr w:type="spellStart"/>
            <w:r w:rsidRPr="00E86630">
              <w:rPr>
                <w:rFonts w:cs="Arial"/>
              </w:rPr>
              <w:t>symbology</w:t>
            </w:r>
            <w:proofErr w:type="spellEnd"/>
            <w:r w:rsidRPr="00E86630">
              <w:rPr>
                <w:rFonts w:cs="Arial"/>
              </w:rPr>
              <w:t xml:space="preserve"> (dated 12/2004); and</w:t>
            </w:r>
          </w:p>
          <w:p w:rsidR="005B12D1" w:rsidRPr="00E86630" w:rsidRDefault="005B12D1" w:rsidP="005B12D1">
            <w:pPr>
              <w:pStyle w:val="TableList3"/>
              <w:rPr>
                <w:rFonts w:cs="Arial"/>
              </w:rPr>
            </w:pPr>
            <w:r w:rsidRPr="00E86630">
              <w:rPr>
                <w:rFonts w:cs="Arial"/>
              </w:rPr>
              <w:t>V-127 on VTS Operating Procedures (dated 06/2004).</w:t>
            </w:r>
          </w:p>
          <w:p w:rsidR="005B12D1" w:rsidRPr="00E86630" w:rsidRDefault="005B12D1" w:rsidP="005B12D1">
            <w:pPr>
              <w:pStyle w:val="TableList2"/>
              <w:rPr>
                <w:rFonts w:cs="Arial"/>
              </w:rPr>
            </w:pPr>
            <w:r w:rsidRPr="00E86630">
              <w:rPr>
                <w:rFonts w:cs="Arial"/>
              </w:rPr>
              <w:t xml:space="preserve">Guidelines: </w:t>
            </w:r>
          </w:p>
          <w:p w:rsidR="005B12D1" w:rsidRPr="00E86630" w:rsidRDefault="005B12D1" w:rsidP="005B12D1">
            <w:pPr>
              <w:pStyle w:val="TableList3"/>
              <w:rPr>
                <w:rFonts w:cs="Arial"/>
              </w:rPr>
            </w:pPr>
            <w:r w:rsidRPr="00E86630">
              <w:rPr>
                <w:rFonts w:cs="Arial"/>
              </w:rPr>
              <w:t xml:space="preserve">1017 </w:t>
            </w:r>
            <w:ins w:id="31" w:author="Trainor, Neil" w:date="2012-09-08T02:28:00Z">
              <w:r w:rsidR="00EB44AC" w:rsidRPr="00EB44AC">
                <w:rPr>
                  <w:rFonts w:cs="Arial"/>
                  <w:highlight w:val="yellow"/>
                  <w:rPrChange w:id="32" w:author="Trainor, Neil" w:date="2012-09-08T02:28:00Z">
                    <w:rPr>
                      <w:rFonts w:cs="Arial"/>
                    </w:rPr>
                  </w:rPrChange>
                </w:rPr>
                <w:t>Assessment of</w:t>
              </w:r>
              <w:r w:rsidR="00EB44AC">
                <w:rPr>
                  <w:rFonts w:cs="Arial"/>
                </w:rPr>
                <w:t xml:space="preserve"> </w:t>
              </w:r>
            </w:ins>
            <w:r w:rsidRPr="00E86630">
              <w:rPr>
                <w:rFonts w:cs="Arial"/>
              </w:rPr>
              <w:t xml:space="preserve">Training Requirements for VTS Personnel (dated 06/2001); </w:t>
            </w:r>
          </w:p>
          <w:p w:rsidR="005B12D1" w:rsidRPr="00E86630" w:rsidRDefault="005B12D1" w:rsidP="005B12D1">
            <w:pPr>
              <w:pStyle w:val="TableList1"/>
              <w:numPr>
                <w:ilvl w:val="0"/>
                <w:numId w:val="0"/>
              </w:numPr>
              <w:ind w:left="425" w:hanging="425"/>
            </w:pPr>
          </w:p>
          <w:p w:rsidR="005B12D1" w:rsidRPr="00E86630" w:rsidRDefault="005B12D1" w:rsidP="005B12D1">
            <w:pPr>
              <w:pStyle w:val="TableList1"/>
              <w:numPr>
                <w:ilvl w:val="0"/>
                <w:numId w:val="0"/>
              </w:numPr>
              <w:ind w:left="425" w:hanging="425"/>
            </w:pPr>
          </w:p>
          <w:p w:rsidR="005B12D1" w:rsidRPr="00E86630" w:rsidRDefault="005B12D1" w:rsidP="005B12D1">
            <w:pPr>
              <w:pStyle w:val="TableList1"/>
              <w:numPr>
                <w:ilvl w:val="0"/>
                <w:numId w:val="0"/>
              </w:numPr>
              <w:ind w:left="425" w:hanging="425"/>
            </w:pPr>
          </w:p>
          <w:p w:rsidR="005B12D1" w:rsidRPr="00E86630" w:rsidRDefault="005B12D1" w:rsidP="005B12D1">
            <w:pPr>
              <w:pStyle w:val="TableList3"/>
              <w:rPr>
                <w:rFonts w:cs="Arial"/>
              </w:rPr>
            </w:pPr>
            <w:r w:rsidRPr="00E86630">
              <w:rPr>
                <w:rFonts w:cs="Arial"/>
              </w:rPr>
              <w:t>1026 AIS as a VTS Tool (dated 12/2001);</w:t>
            </w:r>
          </w:p>
          <w:p w:rsidR="005B12D1" w:rsidRPr="00E86630" w:rsidRDefault="005B12D1" w:rsidP="005B12D1">
            <w:pPr>
              <w:pStyle w:val="TableList1"/>
              <w:numPr>
                <w:ilvl w:val="0"/>
                <w:numId w:val="0"/>
              </w:numPr>
              <w:ind w:left="425" w:hanging="425"/>
            </w:pPr>
          </w:p>
          <w:p w:rsidR="005B12D1" w:rsidRPr="00E86630" w:rsidRDefault="005B12D1" w:rsidP="005B12D1">
            <w:pPr>
              <w:pStyle w:val="TableList1"/>
              <w:numPr>
                <w:ilvl w:val="0"/>
                <w:numId w:val="0"/>
              </w:numPr>
              <w:ind w:left="425" w:hanging="425"/>
            </w:pPr>
          </w:p>
          <w:p w:rsidR="005B12D1" w:rsidRPr="00E86630" w:rsidRDefault="005B12D1" w:rsidP="005B12D1">
            <w:pPr>
              <w:pStyle w:val="TableList3"/>
              <w:rPr>
                <w:rFonts w:cs="Arial"/>
              </w:rPr>
            </w:pPr>
            <w:r w:rsidRPr="00E86630">
              <w:rPr>
                <w:rFonts w:cs="Arial"/>
              </w:rPr>
              <w:t>1027 Simulation in VTS Training (dated 06/2002)</w:t>
            </w:r>
          </w:p>
          <w:p w:rsidR="005B12D1" w:rsidRPr="00E86630" w:rsidRDefault="005B12D1" w:rsidP="005B12D1">
            <w:pPr>
              <w:pStyle w:val="TableList1"/>
              <w:numPr>
                <w:ilvl w:val="0"/>
                <w:numId w:val="0"/>
              </w:numPr>
              <w:ind w:left="425" w:hanging="425"/>
            </w:pPr>
          </w:p>
          <w:p w:rsidR="005B12D1" w:rsidRPr="00E86630" w:rsidRDefault="005B12D1" w:rsidP="005B12D1">
            <w:pPr>
              <w:pStyle w:val="TableList1"/>
              <w:numPr>
                <w:ilvl w:val="0"/>
                <w:numId w:val="0"/>
              </w:numPr>
              <w:ind w:left="425" w:hanging="425"/>
            </w:pPr>
          </w:p>
          <w:p w:rsidR="005B12D1" w:rsidRPr="00E86630" w:rsidRDefault="005B12D1" w:rsidP="005B12D1">
            <w:pPr>
              <w:pStyle w:val="TableList3"/>
              <w:rPr>
                <w:rFonts w:cs="Arial"/>
              </w:rPr>
            </w:pPr>
            <w:r w:rsidRPr="00E86630">
              <w:rPr>
                <w:rFonts w:cs="Arial"/>
              </w:rPr>
              <w:t>1045 Staffing Levels at VTS Centres (dated 12/2005)</w:t>
            </w:r>
          </w:p>
        </w:tc>
        <w:tc>
          <w:tcPr>
            <w:tcW w:w="1559" w:type="dxa"/>
            <w:tcBorders>
              <w:top w:val="single" w:sz="4" w:space="0" w:color="auto"/>
              <w:left w:val="single" w:sz="4" w:space="0" w:color="auto"/>
              <w:bottom w:val="single" w:sz="4" w:space="0" w:color="auto"/>
              <w:right w:val="single" w:sz="4" w:space="0" w:color="auto"/>
            </w:tcBorders>
            <w:shd w:val="clear" w:color="auto" w:fill="auto"/>
            <w:tcPrChange w:id="33" w:author="Trainor, Neil" w:date="2012-09-08T00:44:00Z">
              <w:tcPr>
                <w:tcW w:w="1559" w:type="dxa"/>
                <w:shd w:val="clear" w:color="auto" w:fill="auto"/>
              </w:tcPr>
            </w:tcPrChange>
          </w:tcPr>
          <w:p w:rsidR="005B12D1" w:rsidRPr="00E86630" w:rsidRDefault="005B12D1" w:rsidP="005B12D1">
            <w:pPr>
              <w:jc w:val="center"/>
              <w:rPr>
                <w:rFonts w:cs="Arial"/>
                <w:sz w:val="20"/>
              </w:rPr>
            </w:pPr>
          </w:p>
          <w:p w:rsidR="005B12D1" w:rsidRPr="00E86630" w:rsidRDefault="005B12D1" w:rsidP="005B12D1">
            <w:pPr>
              <w:jc w:val="center"/>
              <w:rPr>
                <w:rFonts w:cs="Arial"/>
                <w:sz w:val="20"/>
              </w:rPr>
            </w:pPr>
          </w:p>
          <w:p w:rsidR="005B12D1" w:rsidRPr="00E86630" w:rsidRDefault="005B12D1" w:rsidP="005B12D1">
            <w:pPr>
              <w:jc w:val="center"/>
              <w:rPr>
                <w:rFonts w:cs="Arial"/>
                <w:sz w:val="20"/>
              </w:rPr>
            </w:pPr>
          </w:p>
          <w:p w:rsidR="005B12D1" w:rsidRPr="00E86630" w:rsidRDefault="005B12D1" w:rsidP="005B12D1">
            <w:pPr>
              <w:pStyle w:val="Default"/>
              <w:jc w:val="center"/>
              <w:rPr>
                <w:rFonts w:ascii="Arial" w:hAnsi="Arial" w:cs="Arial"/>
                <w:sz w:val="20"/>
                <w:szCs w:val="20"/>
                <w:lang w:val="en-GB"/>
              </w:rPr>
            </w:pPr>
          </w:p>
          <w:p w:rsidR="005B12D1" w:rsidRPr="00E86630" w:rsidRDefault="005B12D1" w:rsidP="005B12D1">
            <w:pPr>
              <w:pStyle w:val="Default"/>
              <w:jc w:val="center"/>
              <w:rPr>
                <w:rFonts w:ascii="Arial" w:hAnsi="Arial" w:cs="Arial"/>
                <w:sz w:val="20"/>
                <w:szCs w:val="20"/>
                <w:lang w:val="en-GB"/>
              </w:rPr>
            </w:pPr>
            <w:r w:rsidRPr="00E86630">
              <w:rPr>
                <w:rFonts w:ascii="Arial" w:hAnsi="Arial" w:cs="Arial"/>
                <w:sz w:val="20"/>
                <w:szCs w:val="20"/>
                <w:lang w:val="en-GB"/>
              </w:rPr>
              <w:t>1</w:t>
            </w:r>
          </w:p>
          <w:p w:rsidR="005B12D1" w:rsidRPr="00E86630" w:rsidRDefault="005B12D1" w:rsidP="005B12D1">
            <w:pPr>
              <w:pStyle w:val="Default"/>
              <w:jc w:val="center"/>
              <w:rPr>
                <w:rFonts w:ascii="Arial" w:hAnsi="Arial" w:cs="Arial"/>
                <w:sz w:val="20"/>
                <w:szCs w:val="20"/>
                <w:lang w:val="en-GB"/>
              </w:rPr>
            </w:pPr>
          </w:p>
          <w:p w:rsidR="005B12D1" w:rsidRPr="00E86630" w:rsidRDefault="005B12D1" w:rsidP="005B12D1">
            <w:pPr>
              <w:pStyle w:val="Default"/>
              <w:jc w:val="center"/>
              <w:rPr>
                <w:rFonts w:ascii="Arial" w:hAnsi="Arial" w:cs="Arial"/>
                <w:sz w:val="20"/>
                <w:szCs w:val="20"/>
                <w:lang w:val="en-GB"/>
              </w:rPr>
            </w:pPr>
            <w:r w:rsidRPr="00E86630">
              <w:rPr>
                <w:rFonts w:ascii="Arial" w:hAnsi="Arial" w:cs="Arial"/>
                <w:sz w:val="20"/>
                <w:szCs w:val="20"/>
                <w:lang w:val="en-GB"/>
              </w:rPr>
              <w:t>2</w:t>
            </w:r>
          </w:p>
          <w:p w:rsidR="005B12D1" w:rsidRPr="00E86630" w:rsidRDefault="005B12D1" w:rsidP="005B12D1">
            <w:pPr>
              <w:pStyle w:val="Default"/>
              <w:jc w:val="center"/>
              <w:rPr>
                <w:rFonts w:ascii="Arial" w:hAnsi="Arial" w:cs="Arial"/>
                <w:sz w:val="20"/>
                <w:szCs w:val="20"/>
                <w:lang w:val="en-GB"/>
              </w:rPr>
            </w:pPr>
          </w:p>
          <w:p w:rsidR="005B12D1" w:rsidRPr="00E86630" w:rsidRDefault="005B12D1" w:rsidP="005B12D1">
            <w:pPr>
              <w:pStyle w:val="Default"/>
              <w:jc w:val="center"/>
              <w:rPr>
                <w:rFonts w:ascii="Arial" w:hAnsi="Arial" w:cs="Arial"/>
                <w:sz w:val="20"/>
                <w:szCs w:val="20"/>
                <w:lang w:val="en-GB"/>
              </w:rPr>
            </w:pPr>
            <w:r w:rsidRPr="00E86630">
              <w:rPr>
                <w:rFonts w:ascii="Arial" w:hAnsi="Arial" w:cs="Arial"/>
                <w:sz w:val="20"/>
                <w:szCs w:val="20"/>
                <w:lang w:val="en-GB"/>
              </w:rPr>
              <w:t>2</w:t>
            </w:r>
          </w:p>
          <w:p w:rsidR="005B12D1" w:rsidRPr="00E86630" w:rsidRDefault="005B12D1" w:rsidP="005B12D1">
            <w:pPr>
              <w:pStyle w:val="Default"/>
              <w:jc w:val="center"/>
              <w:rPr>
                <w:rFonts w:ascii="Arial" w:hAnsi="Arial" w:cs="Arial"/>
                <w:sz w:val="20"/>
                <w:szCs w:val="20"/>
                <w:lang w:val="en-GB"/>
              </w:rPr>
            </w:pPr>
          </w:p>
          <w:p w:rsidR="005B12D1" w:rsidRPr="00E86630" w:rsidRDefault="005B12D1" w:rsidP="005B12D1">
            <w:pPr>
              <w:pStyle w:val="Default"/>
              <w:jc w:val="center"/>
              <w:rPr>
                <w:rFonts w:ascii="Arial" w:hAnsi="Arial" w:cs="Arial"/>
                <w:sz w:val="20"/>
                <w:szCs w:val="20"/>
                <w:lang w:val="en-GB"/>
              </w:rPr>
            </w:pPr>
            <w:del w:id="34" w:author="Trainor, Neil" w:date="2012-09-08T00:51:00Z">
              <w:r w:rsidRPr="00DD2831" w:rsidDel="00DD2831">
                <w:rPr>
                  <w:rFonts w:ascii="Arial" w:hAnsi="Arial" w:cs="Arial"/>
                  <w:sz w:val="20"/>
                  <w:szCs w:val="20"/>
                  <w:highlight w:val="yellow"/>
                  <w:lang w:val="en-GB"/>
                  <w:rPrChange w:id="35" w:author="Trainor, Neil" w:date="2012-09-08T00:51:00Z">
                    <w:rPr>
                      <w:rFonts w:ascii="Arial" w:hAnsi="Arial" w:cs="Arial"/>
                      <w:sz w:val="20"/>
                      <w:szCs w:val="20"/>
                      <w:lang w:val="en-GB"/>
                    </w:rPr>
                  </w:rPrChange>
                </w:rPr>
                <w:delText>4</w:delText>
              </w:r>
            </w:del>
            <w:ins w:id="36" w:author="Trainor, Neil" w:date="2012-09-08T00:51:00Z">
              <w:r w:rsidR="00DD2831" w:rsidRPr="00DD2831">
                <w:rPr>
                  <w:rFonts w:ascii="Arial" w:hAnsi="Arial" w:cs="Arial"/>
                  <w:sz w:val="20"/>
                  <w:szCs w:val="20"/>
                  <w:highlight w:val="yellow"/>
                  <w:lang w:val="en-GB"/>
                  <w:rPrChange w:id="37" w:author="Trainor, Neil" w:date="2012-09-08T00:51:00Z">
                    <w:rPr>
                      <w:rFonts w:ascii="Arial" w:hAnsi="Arial" w:cs="Arial"/>
                      <w:sz w:val="20"/>
                      <w:szCs w:val="20"/>
                      <w:lang w:val="en-GB"/>
                    </w:rPr>
                  </w:rPrChange>
                </w:rPr>
                <w:t>2</w:t>
              </w:r>
            </w:ins>
          </w:p>
          <w:p w:rsidR="005B12D1" w:rsidRPr="00E86630" w:rsidRDefault="005B12D1" w:rsidP="005B12D1">
            <w:pPr>
              <w:pStyle w:val="Default"/>
              <w:jc w:val="center"/>
              <w:rPr>
                <w:rFonts w:ascii="Arial" w:hAnsi="Arial" w:cs="Arial"/>
                <w:sz w:val="20"/>
                <w:szCs w:val="20"/>
                <w:lang w:val="en-GB"/>
              </w:rPr>
            </w:pPr>
          </w:p>
          <w:p w:rsidR="005B12D1" w:rsidRPr="00E86630" w:rsidRDefault="005B12D1" w:rsidP="005B12D1">
            <w:pPr>
              <w:pStyle w:val="Default"/>
              <w:jc w:val="center"/>
              <w:rPr>
                <w:rFonts w:ascii="Arial" w:hAnsi="Arial" w:cs="Arial"/>
                <w:sz w:val="20"/>
                <w:szCs w:val="20"/>
                <w:lang w:val="en-GB"/>
              </w:rPr>
            </w:pPr>
          </w:p>
          <w:p w:rsidR="005B12D1" w:rsidRPr="00E86630" w:rsidRDefault="005B12D1" w:rsidP="005B12D1">
            <w:pPr>
              <w:pStyle w:val="Default"/>
              <w:jc w:val="center"/>
              <w:rPr>
                <w:rFonts w:ascii="Arial" w:hAnsi="Arial" w:cs="Arial"/>
                <w:sz w:val="20"/>
                <w:szCs w:val="20"/>
                <w:lang w:val="en-GB"/>
              </w:rPr>
            </w:pPr>
          </w:p>
          <w:p w:rsidR="005B12D1" w:rsidRPr="00E86630" w:rsidRDefault="005B12D1" w:rsidP="005B12D1">
            <w:pPr>
              <w:pStyle w:val="Default"/>
              <w:jc w:val="center"/>
              <w:rPr>
                <w:rFonts w:ascii="Arial" w:hAnsi="Arial" w:cs="Arial"/>
                <w:sz w:val="20"/>
                <w:szCs w:val="20"/>
                <w:lang w:val="en-GB"/>
              </w:rPr>
            </w:pPr>
            <w:r w:rsidRPr="00E86630">
              <w:rPr>
                <w:rFonts w:ascii="Arial" w:hAnsi="Arial" w:cs="Arial"/>
                <w:sz w:val="20"/>
                <w:szCs w:val="20"/>
                <w:lang w:val="en-GB"/>
              </w:rPr>
              <w:t>3</w:t>
            </w:r>
          </w:p>
          <w:p w:rsidR="005B12D1" w:rsidRPr="00E86630" w:rsidRDefault="005B12D1" w:rsidP="005B12D1">
            <w:pPr>
              <w:pStyle w:val="Default"/>
              <w:jc w:val="center"/>
              <w:rPr>
                <w:rFonts w:ascii="Arial" w:hAnsi="Arial" w:cs="Arial"/>
                <w:sz w:val="20"/>
                <w:szCs w:val="20"/>
                <w:lang w:val="en-GB"/>
              </w:rPr>
            </w:pPr>
          </w:p>
          <w:p w:rsidR="005B12D1" w:rsidRPr="00E86630" w:rsidRDefault="005B12D1" w:rsidP="005B12D1">
            <w:pPr>
              <w:pStyle w:val="Default"/>
              <w:jc w:val="center"/>
              <w:rPr>
                <w:rFonts w:ascii="Arial" w:hAnsi="Arial" w:cs="Arial"/>
                <w:sz w:val="20"/>
                <w:szCs w:val="20"/>
                <w:lang w:val="en-GB"/>
              </w:rPr>
            </w:pPr>
          </w:p>
          <w:p w:rsidR="005B12D1" w:rsidRPr="00E86630" w:rsidRDefault="005B12D1" w:rsidP="005B12D1">
            <w:pPr>
              <w:pStyle w:val="Default"/>
              <w:rPr>
                <w:rFonts w:ascii="Arial" w:hAnsi="Arial" w:cs="Arial"/>
                <w:sz w:val="20"/>
                <w:szCs w:val="20"/>
                <w:lang w:val="en-GB"/>
              </w:rPr>
            </w:pPr>
          </w:p>
          <w:p w:rsidR="005B12D1" w:rsidRPr="00E86630" w:rsidRDefault="005B12D1" w:rsidP="005B12D1">
            <w:pPr>
              <w:pStyle w:val="Default"/>
              <w:jc w:val="center"/>
              <w:rPr>
                <w:rFonts w:ascii="Arial" w:hAnsi="Arial" w:cs="Arial"/>
                <w:sz w:val="20"/>
                <w:szCs w:val="20"/>
                <w:lang w:val="en-GB"/>
              </w:rPr>
            </w:pPr>
          </w:p>
          <w:p w:rsidR="005B12D1" w:rsidRPr="00E86630" w:rsidRDefault="005B12D1" w:rsidP="005B12D1">
            <w:pPr>
              <w:pStyle w:val="Default"/>
              <w:jc w:val="center"/>
              <w:rPr>
                <w:rFonts w:ascii="Arial" w:hAnsi="Arial" w:cs="Arial"/>
                <w:sz w:val="20"/>
                <w:szCs w:val="20"/>
                <w:lang w:val="en-GB"/>
              </w:rPr>
            </w:pPr>
            <w:r w:rsidRPr="00E86630">
              <w:rPr>
                <w:rFonts w:ascii="Arial" w:hAnsi="Arial" w:cs="Arial"/>
                <w:sz w:val="20"/>
                <w:szCs w:val="20"/>
                <w:lang w:val="en-GB"/>
              </w:rPr>
              <w:t>3</w:t>
            </w:r>
          </w:p>
          <w:p w:rsidR="005B12D1" w:rsidRPr="00E86630" w:rsidRDefault="005B12D1" w:rsidP="005B12D1">
            <w:pPr>
              <w:pStyle w:val="Default"/>
              <w:jc w:val="center"/>
              <w:rPr>
                <w:rFonts w:ascii="Arial" w:hAnsi="Arial" w:cs="Arial"/>
                <w:sz w:val="20"/>
                <w:szCs w:val="20"/>
                <w:lang w:val="en-GB"/>
              </w:rPr>
            </w:pPr>
          </w:p>
          <w:p w:rsidR="005B12D1" w:rsidRPr="00E86630" w:rsidRDefault="005B12D1" w:rsidP="005B12D1">
            <w:pPr>
              <w:pStyle w:val="Default"/>
              <w:jc w:val="center"/>
              <w:rPr>
                <w:rFonts w:ascii="Arial" w:hAnsi="Arial" w:cs="Arial"/>
                <w:sz w:val="20"/>
                <w:szCs w:val="20"/>
                <w:lang w:val="en-GB"/>
              </w:rPr>
            </w:pPr>
          </w:p>
          <w:p w:rsidR="005B12D1" w:rsidRPr="00E86630" w:rsidRDefault="005B12D1" w:rsidP="005B12D1">
            <w:pPr>
              <w:pStyle w:val="Default"/>
              <w:jc w:val="center"/>
              <w:rPr>
                <w:rFonts w:ascii="Arial" w:hAnsi="Arial" w:cs="Arial"/>
                <w:sz w:val="20"/>
                <w:szCs w:val="20"/>
                <w:lang w:val="en-GB"/>
              </w:rPr>
            </w:pPr>
          </w:p>
          <w:p w:rsidR="005B12D1" w:rsidRPr="00E86630" w:rsidRDefault="005B12D1" w:rsidP="005B12D1">
            <w:pPr>
              <w:pStyle w:val="Default"/>
              <w:jc w:val="center"/>
              <w:rPr>
                <w:rFonts w:ascii="Arial" w:hAnsi="Arial" w:cs="Arial"/>
                <w:sz w:val="20"/>
                <w:szCs w:val="20"/>
                <w:lang w:val="en-GB"/>
              </w:rPr>
            </w:pPr>
            <w:r w:rsidRPr="00E86630">
              <w:rPr>
                <w:rFonts w:ascii="Arial" w:hAnsi="Arial" w:cs="Arial"/>
                <w:sz w:val="20"/>
                <w:szCs w:val="20"/>
                <w:lang w:val="en-GB"/>
              </w:rPr>
              <w:t>4</w:t>
            </w:r>
          </w:p>
          <w:p w:rsidR="005B12D1" w:rsidRPr="00E86630" w:rsidRDefault="005B12D1" w:rsidP="005B12D1">
            <w:pPr>
              <w:spacing w:before="40" w:after="40"/>
              <w:jc w:val="center"/>
              <w:rPr>
                <w:rFonts w:cs="Arial"/>
                <w:szCs w:val="22"/>
              </w:rPr>
            </w:pPr>
          </w:p>
          <w:p w:rsidR="005B12D1" w:rsidRPr="00E86630" w:rsidRDefault="005B12D1" w:rsidP="005B12D1">
            <w:pPr>
              <w:spacing w:before="40" w:after="40"/>
              <w:jc w:val="center"/>
              <w:rPr>
                <w:rFonts w:cs="Arial"/>
                <w:szCs w:val="22"/>
              </w:rPr>
            </w:pPr>
          </w:p>
          <w:p w:rsidR="005B12D1" w:rsidRPr="00E86630" w:rsidRDefault="005B12D1" w:rsidP="005B12D1">
            <w:pPr>
              <w:spacing w:before="40" w:after="40"/>
              <w:jc w:val="center"/>
              <w:rPr>
                <w:rFonts w:cs="Arial"/>
                <w:szCs w:val="22"/>
              </w:rPr>
            </w:pPr>
          </w:p>
          <w:p w:rsidR="005B12D1" w:rsidRPr="00E86630" w:rsidRDefault="005B12D1" w:rsidP="005B12D1">
            <w:pPr>
              <w:spacing w:before="40" w:after="40"/>
              <w:jc w:val="center"/>
              <w:rPr>
                <w:rFonts w:cs="Arial"/>
                <w:szCs w:val="22"/>
              </w:rPr>
            </w:pPr>
            <w:r w:rsidRPr="00E86630">
              <w:rPr>
                <w:rFonts w:cs="Arial"/>
                <w:szCs w:val="22"/>
              </w:rPr>
              <w:t>4</w:t>
            </w:r>
          </w:p>
        </w:tc>
        <w:tc>
          <w:tcPr>
            <w:tcW w:w="1769" w:type="dxa"/>
            <w:tcBorders>
              <w:top w:val="single" w:sz="4" w:space="0" w:color="auto"/>
              <w:left w:val="single" w:sz="4" w:space="0" w:color="auto"/>
              <w:bottom w:val="single" w:sz="4" w:space="0" w:color="auto"/>
              <w:right w:val="single" w:sz="4" w:space="0" w:color="auto"/>
            </w:tcBorders>
            <w:shd w:val="clear" w:color="auto" w:fill="auto"/>
            <w:tcPrChange w:id="38" w:author="Trainor, Neil" w:date="2012-09-08T00:44:00Z">
              <w:tcPr>
                <w:tcW w:w="1769" w:type="dxa"/>
                <w:shd w:val="clear" w:color="auto" w:fill="auto"/>
                <w:vAlign w:val="center"/>
              </w:tcPr>
            </w:tcPrChange>
          </w:tcPr>
          <w:p w:rsidR="005B12D1" w:rsidRPr="00DD2831" w:rsidRDefault="00D42818" w:rsidP="00D42818">
            <w:pPr>
              <w:pStyle w:val="ListParagraph"/>
              <w:numPr>
                <w:ilvl w:val="0"/>
                <w:numId w:val="42"/>
              </w:numPr>
              <w:spacing w:before="40" w:after="40"/>
              <w:ind w:left="360"/>
              <w:rPr>
                <w:ins w:id="39" w:author="Trainor, Neil" w:date="2012-09-08T00:45:00Z"/>
                <w:rFonts w:cs="Arial"/>
                <w:sz w:val="20"/>
                <w:szCs w:val="20"/>
                <w:highlight w:val="yellow"/>
                <w:rPrChange w:id="40" w:author="Trainor, Neil" w:date="2012-09-08T00:51:00Z">
                  <w:rPr>
                    <w:ins w:id="41" w:author="Trainor, Neil" w:date="2012-09-08T00:45:00Z"/>
                  </w:rPr>
                </w:rPrChange>
              </w:rPr>
              <w:pPrChange w:id="42" w:author="Trainor, Neil" w:date="2012-09-08T00:46:00Z">
                <w:pPr>
                  <w:spacing w:before="40" w:after="40"/>
                </w:pPr>
              </w:pPrChange>
            </w:pPr>
            <w:ins w:id="43" w:author="Trainor, Neil" w:date="2012-09-08T00:45:00Z">
              <w:r w:rsidRPr="00DD2831">
                <w:rPr>
                  <w:rFonts w:cs="Arial"/>
                  <w:sz w:val="20"/>
                  <w:szCs w:val="20"/>
                  <w:highlight w:val="yellow"/>
                  <w:rPrChange w:id="44" w:author="Trainor, Neil" w:date="2012-09-08T00:51:00Z">
                    <w:rPr/>
                  </w:rPrChange>
                </w:rPr>
                <w:t xml:space="preserve">Revised </w:t>
              </w:r>
              <w:r w:rsidRPr="00DD2831">
                <w:rPr>
                  <w:rFonts w:cs="Arial"/>
                  <w:sz w:val="20"/>
                  <w:szCs w:val="20"/>
                  <w:highlight w:val="yellow"/>
                  <w:rPrChange w:id="45" w:author="Trainor, Neil" w:date="2012-09-08T00:51:00Z">
                    <w:rPr>
                      <w:rFonts w:cs="Arial"/>
                    </w:rPr>
                  </w:rPrChange>
                </w:rPr>
                <w:t>V-120 on Vessel Traffic Services in inland waters</w:t>
              </w:r>
              <w:r w:rsidRPr="00DD2831">
                <w:rPr>
                  <w:rFonts w:cs="Arial"/>
                  <w:sz w:val="20"/>
                  <w:szCs w:val="20"/>
                  <w:highlight w:val="yellow"/>
                  <w:rPrChange w:id="46" w:author="Trainor, Neil" w:date="2012-09-08T00:51:00Z">
                    <w:rPr/>
                  </w:rPrChange>
                </w:rPr>
                <w:t xml:space="preserve"> approved at Council 53</w:t>
              </w:r>
            </w:ins>
          </w:p>
          <w:p w:rsidR="00D42818" w:rsidRPr="00DD2831" w:rsidRDefault="00D42818" w:rsidP="00D42818">
            <w:pPr>
              <w:spacing w:before="40" w:after="40"/>
              <w:rPr>
                <w:ins w:id="47" w:author="Trainor, Neil" w:date="2012-09-08T00:46:00Z"/>
                <w:rFonts w:cs="Arial"/>
                <w:sz w:val="20"/>
                <w:szCs w:val="20"/>
                <w:highlight w:val="yellow"/>
                <w:rPrChange w:id="48" w:author="Trainor, Neil" w:date="2012-09-08T00:51:00Z">
                  <w:rPr>
                    <w:ins w:id="49" w:author="Trainor, Neil" w:date="2012-09-08T00:46:00Z"/>
                    <w:rFonts w:cs="Arial"/>
                    <w:sz w:val="20"/>
                    <w:szCs w:val="20"/>
                  </w:rPr>
                </w:rPrChange>
              </w:rPr>
            </w:pPr>
          </w:p>
          <w:p w:rsidR="00D42818" w:rsidRPr="00DD2831" w:rsidRDefault="00D42818" w:rsidP="00D42818">
            <w:pPr>
              <w:pStyle w:val="ListParagraph"/>
              <w:numPr>
                <w:ilvl w:val="0"/>
                <w:numId w:val="42"/>
              </w:numPr>
              <w:spacing w:before="40" w:after="40"/>
              <w:ind w:left="360"/>
              <w:rPr>
                <w:ins w:id="50" w:author="Trainor, Neil" w:date="2012-09-08T00:44:00Z"/>
                <w:rFonts w:cs="Arial"/>
                <w:sz w:val="20"/>
                <w:szCs w:val="20"/>
                <w:highlight w:val="yellow"/>
                <w:rPrChange w:id="51" w:author="Trainor, Neil" w:date="2012-09-08T00:51:00Z">
                  <w:rPr>
                    <w:ins w:id="52" w:author="Trainor, Neil" w:date="2012-09-08T00:44:00Z"/>
                    <w:rFonts w:cs="Arial"/>
                    <w:szCs w:val="22"/>
                  </w:rPr>
                </w:rPrChange>
              </w:rPr>
              <w:pPrChange w:id="53" w:author="Trainor, Neil" w:date="2012-09-08T00:46:00Z">
                <w:pPr>
                  <w:spacing w:before="40" w:after="40"/>
                </w:pPr>
              </w:pPrChange>
            </w:pPr>
            <w:ins w:id="54" w:author="Trainor, Neil" w:date="2012-09-08T00:46:00Z">
              <w:r w:rsidRPr="00DD2831">
                <w:rPr>
                  <w:rFonts w:cs="Arial"/>
                  <w:sz w:val="20"/>
                  <w:szCs w:val="20"/>
                  <w:highlight w:val="yellow"/>
                  <w:rPrChange w:id="55" w:author="Trainor, Neil" w:date="2012-09-08T00:51:00Z">
                    <w:rPr/>
                  </w:rPrChange>
                </w:rPr>
                <w:t xml:space="preserve">V-125 on the use and presentation of </w:t>
              </w:r>
              <w:proofErr w:type="spellStart"/>
              <w:r w:rsidRPr="00DD2831">
                <w:rPr>
                  <w:rFonts w:cs="Arial"/>
                  <w:sz w:val="20"/>
                  <w:szCs w:val="20"/>
                  <w:highlight w:val="yellow"/>
                  <w:rPrChange w:id="56" w:author="Trainor, Neil" w:date="2012-09-08T00:51:00Z">
                    <w:rPr/>
                  </w:rPrChange>
                </w:rPr>
                <w:t>symbology</w:t>
              </w:r>
              <w:proofErr w:type="spellEnd"/>
              <w:r w:rsidRPr="00DD2831">
                <w:rPr>
                  <w:rFonts w:cs="Arial"/>
                  <w:sz w:val="20"/>
                  <w:szCs w:val="20"/>
                  <w:highlight w:val="yellow"/>
                  <w:rPrChange w:id="57" w:author="Trainor, Neil" w:date="2012-09-08T00:51:00Z">
                    <w:rPr/>
                  </w:rPrChange>
                </w:rPr>
                <w:t xml:space="preserve"> approved at Council 51</w:t>
              </w:r>
            </w:ins>
          </w:p>
          <w:p w:rsidR="00D42818" w:rsidRPr="00D42818" w:rsidRDefault="00D42818" w:rsidP="00D42818">
            <w:pPr>
              <w:spacing w:before="40" w:after="40"/>
              <w:rPr>
                <w:ins w:id="58" w:author="Trainor, Neil" w:date="2012-09-08T00:44:00Z"/>
                <w:rFonts w:cs="Arial"/>
                <w:sz w:val="20"/>
                <w:szCs w:val="20"/>
                <w:rPrChange w:id="59" w:author="Trainor, Neil" w:date="2012-09-08T00:45:00Z">
                  <w:rPr>
                    <w:ins w:id="60" w:author="Trainor, Neil" w:date="2012-09-08T00:44:00Z"/>
                    <w:rFonts w:cs="Arial"/>
                    <w:szCs w:val="22"/>
                  </w:rPr>
                </w:rPrChange>
              </w:rPr>
            </w:pPr>
          </w:p>
          <w:p w:rsidR="00D42818" w:rsidRPr="00D42818" w:rsidRDefault="00D42818" w:rsidP="00D42818">
            <w:pPr>
              <w:spacing w:before="40" w:after="40"/>
              <w:rPr>
                <w:ins w:id="61" w:author="Trainor, Neil" w:date="2012-09-08T00:44:00Z"/>
                <w:rFonts w:cs="Arial"/>
                <w:sz w:val="20"/>
                <w:szCs w:val="20"/>
                <w:rPrChange w:id="62" w:author="Trainor, Neil" w:date="2012-09-08T00:45:00Z">
                  <w:rPr>
                    <w:ins w:id="63" w:author="Trainor, Neil" w:date="2012-09-08T00:44:00Z"/>
                    <w:rFonts w:cs="Arial"/>
                    <w:szCs w:val="22"/>
                  </w:rPr>
                </w:rPrChange>
              </w:rPr>
            </w:pPr>
          </w:p>
          <w:p w:rsidR="00D42818" w:rsidRPr="00D42818" w:rsidRDefault="00D42818" w:rsidP="00D42818">
            <w:pPr>
              <w:spacing w:before="40" w:after="40"/>
              <w:rPr>
                <w:ins w:id="64" w:author="Trainor, Neil" w:date="2012-09-08T00:44:00Z"/>
                <w:rFonts w:cs="Arial"/>
                <w:sz w:val="20"/>
                <w:szCs w:val="20"/>
                <w:rPrChange w:id="65" w:author="Trainor, Neil" w:date="2012-09-08T00:45:00Z">
                  <w:rPr>
                    <w:ins w:id="66" w:author="Trainor, Neil" w:date="2012-09-08T00:44:00Z"/>
                    <w:rFonts w:cs="Arial"/>
                    <w:szCs w:val="22"/>
                  </w:rPr>
                </w:rPrChange>
              </w:rPr>
            </w:pPr>
          </w:p>
          <w:p w:rsidR="00D42818" w:rsidRPr="00D42818" w:rsidRDefault="00D42818" w:rsidP="00D42818">
            <w:pPr>
              <w:spacing w:before="40" w:after="40"/>
              <w:rPr>
                <w:ins w:id="67" w:author="Trainor, Neil" w:date="2012-09-08T00:44:00Z"/>
                <w:rFonts w:cs="Arial"/>
                <w:sz w:val="20"/>
                <w:szCs w:val="20"/>
                <w:rPrChange w:id="68" w:author="Trainor, Neil" w:date="2012-09-08T00:45:00Z">
                  <w:rPr>
                    <w:ins w:id="69" w:author="Trainor, Neil" w:date="2012-09-08T00:44:00Z"/>
                    <w:rFonts w:cs="Arial"/>
                    <w:szCs w:val="22"/>
                  </w:rPr>
                </w:rPrChange>
              </w:rPr>
            </w:pPr>
          </w:p>
          <w:p w:rsidR="00D42818" w:rsidRPr="00E86630" w:rsidRDefault="00D42818" w:rsidP="00D42818">
            <w:pPr>
              <w:spacing w:before="40" w:after="40"/>
              <w:rPr>
                <w:rFonts w:cs="Arial"/>
                <w:szCs w:val="22"/>
              </w:rPr>
            </w:pPr>
          </w:p>
        </w:tc>
        <w:tc>
          <w:tcPr>
            <w:tcW w:w="1625" w:type="dxa"/>
            <w:tcBorders>
              <w:top w:val="single" w:sz="4" w:space="0" w:color="auto"/>
              <w:left w:val="single" w:sz="4" w:space="0" w:color="auto"/>
              <w:bottom w:val="single" w:sz="4" w:space="0" w:color="auto"/>
              <w:right w:val="single" w:sz="4" w:space="0" w:color="auto"/>
            </w:tcBorders>
            <w:tcPrChange w:id="70" w:author="Trainor, Neil" w:date="2012-09-08T00:44:00Z">
              <w:tcPr>
                <w:tcW w:w="1625" w:type="dxa"/>
              </w:tcPr>
            </w:tcPrChange>
          </w:tcPr>
          <w:p w:rsidR="005B12D1" w:rsidRPr="00E86630" w:rsidRDefault="005B12D1" w:rsidP="005B12D1">
            <w:pPr>
              <w:spacing w:before="40" w:after="40"/>
              <w:rPr>
                <w:rFonts w:cs="Arial"/>
                <w:szCs w:val="22"/>
              </w:rPr>
            </w:pPr>
            <w:r w:rsidRPr="00E86630">
              <w:rPr>
                <w:rFonts w:cs="Arial"/>
                <w:szCs w:val="22"/>
              </w:rPr>
              <w:t>3.4</w:t>
            </w:r>
          </w:p>
          <w:p w:rsidR="005B12D1" w:rsidRPr="00E86630" w:rsidRDefault="005B12D1" w:rsidP="005B12D1">
            <w:pPr>
              <w:spacing w:before="40" w:after="40"/>
              <w:rPr>
                <w:rFonts w:cs="Arial"/>
                <w:szCs w:val="22"/>
              </w:rPr>
            </w:pPr>
          </w:p>
          <w:p w:rsidR="005B12D1" w:rsidRPr="00E86630" w:rsidRDefault="005B12D1" w:rsidP="005B12D1">
            <w:pPr>
              <w:spacing w:before="40" w:after="40"/>
              <w:rPr>
                <w:rFonts w:cs="Arial"/>
                <w:szCs w:val="22"/>
              </w:rPr>
            </w:pPr>
          </w:p>
          <w:p w:rsidR="005B12D1" w:rsidRPr="00E86630" w:rsidRDefault="005B12D1" w:rsidP="005B12D1">
            <w:pPr>
              <w:spacing w:before="40" w:after="40"/>
              <w:rPr>
                <w:rFonts w:cs="Arial"/>
                <w:szCs w:val="22"/>
              </w:rPr>
            </w:pPr>
          </w:p>
          <w:p w:rsidR="005B12D1" w:rsidRPr="00E86630" w:rsidRDefault="005B12D1" w:rsidP="005B12D1">
            <w:pPr>
              <w:spacing w:before="40" w:after="40"/>
              <w:rPr>
                <w:rFonts w:cs="Arial"/>
                <w:szCs w:val="22"/>
              </w:rPr>
            </w:pPr>
          </w:p>
          <w:p w:rsidR="005B12D1" w:rsidRPr="00E86630" w:rsidRDefault="005B12D1" w:rsidP="005B12D1">
            <w:pPr>
              <w:spacing w:before="40" w:after="40"/>
              <w:rPr>
                <w:rFonts w:cs="Arial"/>
                <w:szCs w:val="22"/>
              </w:rPr>
            </w:pPr>
          </w:p>
          <w:p w:rsidR="005B12D1" w:rsidRPr="00E86630" w:rsidRDefault="005B12D1" w:rsidP="005B12D1">
            <w:pPr>
              <w:spacing w:before="40" w:after="40"/>
              <w:rPr>
                <w:rFonts w:cs="Arial"/>
                <w:szCs w:val="22"/>
              </w:rPr>
            </w:pPr>
          </w:p>
          <w:p w:rsidR="005B12D1" w:rsidRPr="00E86630" w:rsidRDefault="005B12D1" w:rsidP="005B12D1">
            <w:pPr>
              <w:spacing w:before="40" w:after="40"/>
              <w:rPr>
                <w:rFonts w:cs="Arial"/>
                <w:szCs w:val="22"/>
              </w:rPr>
            </w:pPr>
          </w:p>
          <w:p w:rsidR="005B12D1" w:rsidRPr="00E86630" w:rsidRDefault="005B12D1" w:rsidP="005B12D1">
            <w:pPr>
              <w:spacing w:before="40" w:after="40"/>
              <w:rPr>
                <w:rFonts w:cs="Arial"/>
                <w:szCs w:val="22"/>
              </w:rPr>
            </w:pPr>
            <w:r w:rsidRPr="00E86630">
              <w:rPr>
                <w:rFonts w:cs="Arial"/>
                <w:szCs w:val="22"/>
              </w:rPr>
              <w:t>5.5</w:t>
            </w:r>
          </w:p>
          <w:p w:rsidR="005B12D1" w:rsidRPr="00E86630" w:rsidRDefault="005B12D1" w:rsidP="005B12D1">
            <w:pPr>
              <w:spacing w:before="40" w:after="40"/>
              <w:rPr>
                <w:rFonts w:cs="Arial"/>
                <w:szCs w:val="22"/>
              </w:rPr>
            </w:pPr>
          </w:p>
          <w:p w:rsidR="005B12D1" w:rsidRPr="00E86630" w:rsidRDefault="005B12D1" w:rsidP="005B12D1">
            <w:pPr>
              <w:spacing w:before="40" w:after="40"/>
              <w:rPr>
                <w:rFonts w:cs="Arial"/>
                <w:szCs w:val="22"/>
              </w:rPr>
            </w:pPr>
            <w:r w:rsidRPr="00E86630">
              <w:rPr>
                <w:rFonts w:cs="Arial"/>
                <w:szCs w:val="22"/>
              </w:rPr>
              <w:t>3.4, 5.3, 5.8, 10.4, 13.2, 13.6, 15.3, 18.1</w:t>
            </w:r>
          </w:p>
          <w:p w:rsidR="005B12D1" w:rsidRPr="00E86630" w:rsidRDefault="005B12D1" w:rsidP="005B12D1">
            <w:pPr>
              <w:spacing w:before="40" w:after="40"/>
              <w:rPr>
                <w:rFonts w:cs="Arial"/>
                <w:szCs w:val="22"/>
              </w:rPr>
            </w:pPr>
          </w:p>
          <w:p w:rsidR="005B12D1" w:rsidRPr="00E86630" w:rsidRDefault="005B12D1" w:rsidP="005B12D1">
            <w:pPr>
              <w:spacing w:before="40" w:after="40"/>
              <w:rPr>
                <w:rFonts w:cs="Arial"/>
                <w:szCs w:val="22"/>
              </w:rPr>
            </w:pPr>
          </w:p>
          <w:p w:rsidR="005B12D1" w:rsidRPr="00E86630" w:rsidRDefault="005B12D1" w:rsidP="005B12D1">
            <w:pPr>
              <w:spacing w:before="40" w:after="40"/>
              <w:rPr>
                <w:rFonts w:cs="Arial"/>
                <w:szCs w:val="22"/>
              </w:rPr>
            </w:pPr>
          </w:p>
          <w:p w:rsidR="005B12D1" w:rsidRPr="00E86630" w:rsidRDefault="005B12D1" w:rsidP="005B12D1">
            <w:pPr>
              <w:spacing w:before="40" w:after="40"/>
              <w:rPr>
                <w:rFonts w:cs="Arial"/>
                <w:szCs w:val="22"/>
              </w:rPr>
            </w:pPr>
            <w:r w:rsidRPr="00E86630">
              <w:rPr>
                <w:rFonts w:cs="Arial"/>
                <w:szCs w:val="22"/>
              </w:rPr>
              <w:t>3.4, 5.3, 5.8, 10.4, 13.2, 13.6, 15.3, 18.1</w:t>
            </w:r>
          </w:p>
          <w:p w:rsidR="005B12D1" w:rsidRPr="00E86630" w:rsidRDefault="005B12D1" w:rsidP="005B12D1">
            <w:pPr>
              <w:spacing w:before="40" w:after="40"/>
              <w:rPr>
                <w:rFonts w:cs="Arial"/>
                <w:szCs w:val="22"/>
              </w:rPr>
            </w:pPr>
            <w:r w:rsidRPr="00E86630">
              <w:rPr>
                <w:rFonts w:cs="Arial"/>
                <w:szCs w:val="22"/>
              </w:rPr>
              <w:t>3.4, 5.3, 5.8, 10.4, 13.2, 13.6, 15.3, 18.1</w:t>
            </w:r>
          </w:p>
        </w:tc>
      </w:tr>
      <w:tr w:rsidR="005B12D1" w:rsidRPr="00F01C01" w:rsidTr="00D42818">
        <w:tblPrEx>
          <w:tblW w:w="9773" w:type="dxa"/>
          <w:jc w:val="center"/>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71" w:author="Trainor, Neil" w:date="2012-09-08T00:43:00Z">
            <w:tblPrEx>
              <w:tblW w:w="9773" w:type="dxa"/>
              <w:jc w:val="center"/>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cantSplit/>
          <w:trHeight w:val="3831"/>
          <w:jc w:val="center"/>
          <w:trPrChange w:id="72" w:author="Trainor, Neil" w:date="2012-09-08T00:43:00Z">
            <w:trPr>
              <w:cantSplit/>
              <w:trHeight w:val="3831"/>
              <w:jc w:val="center"/>
            </w:trPr>
          </w:trPrChange>
        </w:trPr>
        <w:tc>
          <w:tcPr>
            <w:tcW w:w="4820" w:type="dxa"/>
            <w:tcBorders>
              <w:top w:val="single" w:sz="4" w:space="0" w:color="auto"/>
            </w:tcBorders>
            <w:shd w:val="clear" w:color="auto" w:fill="auto"/>
            <w:tcPrChange w:id="73" w:author="Trainor, Neil" w:date="2012-09-08T00:43:00Z">
              <w:tcPr>
                <w:tcW w:w="4820" w:type="dxa"/>
                <w:shd w:val="clear" w:color="auto" w:fill="auto"/>
              </w:tcPr>
            </w:tcPrChange>
          </w:tcPr>
          <w:p w:rsidR="005B12D1" w:rsidRPr="00E86630" w:rsidRDefault="005B12D1" w:rsidP="005B12D1">
            <w:pPr>
              <w:pStyle w:val="TableList1"/>
              <w:rPr>
                <w:rFonts w:cs="Arial"/>
              </w:rPr>
            </w:pPr>
            <w:r w:rsidRPr="00E86630">
              <w:rPr>
                <w:rFonts w:cs="Arial"/>
              </w:rPr>
              <w:t>Review V-128 – Operational and Technical Performance Requirements for VTS Equipment:</w:t>
            </w:r>
          </w:p>
          <w:p w:rsidR="005B12D1" w:rsidRPr="00E86630" w:rsidRDefault="005B12D1" w:rsidP="005B12D1">
            <w:pPr>
              <w:pStyle w:val="TableList2"/>
              <w:rPr>
                <w:rFonts w:cs="Arial"/>
              </w:rPr>
            </w:pPr>
            <w:r w:rsidRPr="00E86630">
              <w:rPr>
                <w:rFonts w:cs="Arial"/>
              </w:rPr>
              <w:t>Annex 2 – Performance Requirements on radar, including the effect of offshore installations (such as wind farms)</w:t>
            </w:r>
          </w:p>
          <w:p w:rsidR="005B12D1" w:rsidRPr="00E86630" w:rsidRDefault="005B12D1" w:rsidP="005B12D1">
            <w:pPr>
              <w:pStyle w:val="TableList2"/>
              <w:rPr>
                <w:rFonts w:cs="Arial"/>
              </w:rPr>
            </w:pPr>
            <w:r w:rsidRPr="00E86630">
              <w:rPr>
                <w:rFonts w:cs="Arial"/>
              </w:rPr>
              <w:t>Annex 3 – Performance Requirements - (AIS), to include Class B &amp; Inland AIS</w:t>
            </w:r>
          </w:p>
          <w:p w:rsidR="005B12D1" w:rsidRPr="00E86630" w:rsidRDefault="005B12D1" w:rsidP="005B12D1">
            <w:pPr>
              <w:pStyle w:val="TableList2"/>
              <w:rPr>
                <w:rFonts w:cs="Arial"/>
              </w:rPr>
            </w:pPr>
            <w:r w:rsidRPr="00E86630">
              <w:rPr>
                <w:rFonts w:cs="Arial"/>
              </w:rPr>
              <w:t>Annex 6 – Performance Requirements – CCTV (Electro-optical equipment)</w:t>
            </w:r>
          </w:p>
          <w:p w:rsidR="005B12D1" w:rsidRPr="00E86630" w:rsidRDefault="005B12D1" w:rsidP="005B12D1">
            <w:pPr>
              <w:pStyle w:val="TableList2"/>
              <w:rPr>
                <w:rFonts w:cs="Arial"/>
              </w:rPr>
            </w:pPr>
            <w:r w:rsidRPr="00E86630">
              <w:rPr>
                <w:rFonts w:cs="Arial"/>
              </w:rPr>
              <w:t>Annex 7 – Performance Requirements - Direction Finding (DF) equipment.</w:t>
            </w:r>
          </w:p>
          <w:p w:rsidR="005B12D1" w:rsidRPr="00E86630" w:rsidRDefault="005B12D1" w:rsidP="005B12D1">
            <w:pPr>
              <w:pStyle w:val="TableList2"/>
              <w:rPr>
                <w:rFonts w:cs="Arial"/>
              </w:rPr>
            </w:pPr>
            <w:r w:rsidRPr="00E86630">
              <w:rPr>
                <w:rFonts w:cs="Arial"/>
              </w:rPr>
              <w:t>Annex 8 – DGNSS and additional positioning services equipment.</w:t>
            </w:r>
          </w:p>
          <w:p w:rsidR="005B12D1" w:rsidRPr="00E86630" w:rsidRDefault="005B12D1" w:rsidP="005B12D1">
            <w:pPr>
              <w:pStyle w:val="TableList2"/>
              <w:rPr>
                <w:rFonts w:cs="Arial"/>
              </w:rPr>
            </w:pPr>
            <w:r w:rsidRPr="00E86630">
              <w:rPr>
                <w:rFonts w:cs="Arial"/>
              </w:rPr>
              <w:t>Annex 9 – Equipment for transfer of data between VTS centres (to include international VTS data exchange)</w:t>
            </w:r>
          </w:p>
        </w:tc>
        <w:tc>
          <w:tcPr>
            <w:tcW w:w="1559" w:type="dxa"/>
            <w:tcBorders>
              <w:top w:val="single" w:sz="4" w:space="0" w:color="auto"/>
            </w:tcBorders>
            <w:shd w:val="clear" w:color="auto" w:fill="auto"/>
            <w:vAlign w:val="center"/>
            <w:tcPrChange w:id="74" w:author="Trainor, Neil" w:date="2012-09-08T00:43:00Z">
              <w:tcPr>
                <w:tcW w:w="1559" w:type="dxa"/>
                <w:shd w:val="clear" w:color="auto" w:fill="auto"/>
                <w:vAlign w:val="center"/>
              </w:tcPr>
            </w:tcPrChange>
          </w:tcPr>
          <w:p w:rsidR="005B12D1" w:rsidRPr="00E86630" w:rsidRDefault="005B12D1" w:rsidP="005B12D1">
            <w:pPr>
              <w:spacing w:before="40" w:after="40"/>
              <w:jc w:val="center"/>
              <w:rPr>
                <w:rFonts w:cs="Arial"/>
                <w:szCs w:val="22"/>
              </w:rPr>
            </w:pPr>
            <w:r w:rsidRPr="00E86630">
              <w:rPr>
                <w:rFonts w:cs="Arial"/>
                <w:szCs w:val="22"/>
              </w:rPr>
              <w:t>6</w:t>
            </w:r>
          </w:p>
        </w:tc>
        <w:tc>
          <w:tcPr>
            <w:tcW w:w="1769" w:type="dxa"/>
            <w:tcBorders>
              <w:top w:val="single" w:sz="4" w:space="0" w:color="auto"/>
            </w:tcBorders>
            <w:shd w:val="clear" w:color="auto" w:fill="auto"/>
            <w:vAlign w:val="center"/>
            <w:tcPrChange w:id="75" w:author="Trainor, Neil" w:date="2012-09-08T00:43:00Z">
              <w:tcPr>
                <w:tcW w:w="1769" w:type="dxa"/>
                <w:shd w:val="clear" w:color="auto" w:fill="auto"/>
                <w:vAlign w:val="center"/>
              </w:tcPr>
            </w:tcPrChange>
          </w:tcPr>
          <w:p w:rsidR="005B12D1" w:rsidRPr="00E86630" w:rsidRDefault="005B12D1" w:rsidP="005B12D1">
            <w:pPr>
              <w:spacing w:before="40" w:after="40"/>
              <w:rPr>
                <w:rFonts w:cs="Arial"/>
                <w:szCs w:val="22"/>
              </w:rPr>
            </w:pPr>
          </w:p>
        </w:tc>
        <w:tc>
          <w:tcPr>
            <w:tcW w:w="1625" w:type="dxa"/>
            <w:tcBorders>
              <w:top w:val="single" w:sz="4" w:space="0" w:color="auto"/>
            </w:tcBorders>
            <w:vAlign w:val="center"/>
            <w:tcPrChange w:id="76" w:author="Trainor, Neil" w:date="2012-09-08T00:43:00Z">
              <w:tcPr>
                <w:tcW w:w="1625" w:type="dxa"/>
                <w:vAlign w:val="center"/>
              </w:tcPr>
            </w:tcPrChange>
          </w:tcPr>
          <w:p w:rsidR="005B12D1" w:rsidRPr="00E86630" w:rsidRDefault="005B12D1" w:rsidP="005B12D1">
            <w:pPr>
              <w:spacing w:before="40" w:after="40"/>
              <w:rPr>
                <w:rFonts w:cs="Arial"/>
                <w:szCs w:val="22"/>
              </w:rPr>
            </w:pPr>
            <w:r w:rsidRPr="00E86630">
              <w:rPr>
                <w:rFonts w:cs="Arial"/>
                <w:szCs w:val="22"/>
              </w:rPr>
              <w:t>5.1, 5.2</w:t>
            </w:r>
          </w:p>
        </w:tc>
      </w:tr>
      <w:tr w:rsidR="005B12D1" w:rsidRPr="00F01C01" w:rsidTr="00D42818">
        <w:tblPrEx>
          <w:tblW w:w="9773" w:type="dxa"/>
          <w:jc w:val="center"/>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77" w:author="Trainor, Neil" w:date="2012-09-08T00:47:00Z">
            <w:tblPrEx>
              <w:tblW w:w="9773" w:type="dxa"/>
              <w:jc w:val="center"/>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cantSplit/>
          <w:jc w:val="center"/>
          <w:trPrChange w:id="78" w:author="Trainor, Neil" w:date="2012-09-08T00:47:00Z">
            <w:trPr>
              <w:cantSplit/>
              <w:jc w:val="center"/>
            </w:trPr>
          </w:trPrChange>
        </w:trPr>
        <w:tc>
          <w:tcPr>
            <w:tcW w:w="4820" w:type="dxa"/>
            <w:shd w:val="clear" w:color="auto" w:fill="auto"/>
            <w:vAlign w:val="center"/>
            <w:tcPrChange w:id="79" w:author="Trainor, Neil" w:date="2012-09-08T00:47:00Z">
              <w:tcPr>
                <w:tcW w:w="4820" w:type="dxa"/>
                <w:shd w:val="clear" w:color="auto" w:fill="auto"/>
                <w:vAlign w:val="center"/>
              </w:tcPr>
            </w:tcPrChange>
          </w:tcPr>
          <w:p w:rsidR="005B12D1" w:rsidRPr="00E86630" w:rsidRDefault="005B12D1" w:rsidP="005B12D1">
            <w:pPr>
              <w:pStyle w:val="TableList1"/>
              <w:rPr>
                <w:rFonts w:cs="Arial"/>
              </w:rPr>
            </w:pPr>
            <w:r w:rsidRPr="00E86630">
              <w:rPr>
                <w:rFonts w:cs="Arial"/>
              </w:rPr>
              <w:t>Produce a Recommendation on harmonized functional VTS</w:t>
            </w:r>
            <w:r w:rsidRPr="00E86630">
              <w:rPr>
                <w:rFonts w:cs="Arial"/>
                <w:dstrike/>
                <w:szCs w:val="20"/>
              </w:rPr>
              <w:t>/VTM</w:t>
            </w:r>
            <w:r w:rsidRPr="00E86630">
              <w:rPr>
                <w:rFonts w:cs="Arial"/>
              </w:rPr>
              <w:t xml:space="preserve"> requirements</w:t>
            </w:r>
            <w:r w:rsidRPr="00E86630" w:rsidDel="00FA2C37">
              <w:rPr>
                <w:rFonts w:cs="Arial"/>
              </w:rPr>
              <w:t xml:space="preserve"> </w:t>
            </w:r>
            <w:r w:rsidRPr="00E86630">
              <w:rPr>
                <w:rFonts w:cs="Arial"/>
              </w:rPr>
              <w:t>for networking and information exchange.</w:t>
            </w:r>
          </w:p>
        </w:tc>
        <w:tc>
          <w:tcPr>
            <w:tcW w:w="1559" w:type="dxa"/>
            <w:shd w:val="clear" w:color="auto" w:fill="auto"/>
            <w:vAlign w:val="center"/>
            <w:tcPrChange w:id="80" w:author="Trainor, Neil" w:date="2012-09-08T00:47:00Z">
              <w:tcPr>
                <w:tcW w:w="1559" w:type="dxa"/>
                <w:shd w:val="clear" w:color="auto" w:fill="auto"/>
                <w:vAlign w:val="center"/>
              </w:tcPr>
            </w:tcPrChange>
          </w:tcPr>
          <w:p w:rsidR="005B12D1" w:rsidRPr="00E86630" w:rsidRDefault="005B12D1" w:rsidP="005B12D1">
            <w:pPr>
              <w:spacing w:before="40" w:after="40"/>
              <w:jc w:val="center"/>
              <w:rPr>
                <w:rFonts w:cs="Arial"/>
                <w:szCs w:val="22"/>
              </w:rPr>
            </w:pPr>
            <w:r w:rsidRPr="00E86630">
              <w:rPr>
                <w:rFonts w:cs="Arial"/>
                <w:szCs w:val="22"/>
              </w:rPr>
              <w:t>5</w:t>
            </w:r>
          </w:p>
        </w:tc>
        <w:tc>
          <w:tcPr>
            <w:tcW w:w="1769" w:type="dxa"/>
            <w:shd w:val="clear" w:color="auto" w:fill="auto"/>
            <w:tcPrChange w:id="81" w:author="Trainor, Neil" w:date="2012-09-08T00:47:00Z">
              <w:tcPr>
                <w:tcW w:w="1769" w:type="dxa"/>
                <w:shd w:val="clear" w:color="auto" w:fill="auto"/>
                <w:vAlign w:val="center"/>
              </w:tcPr>
            </w:tcPrChange>
          </w:tcPr>
          <w:p w:rsidR="005B12D1" w:rsidRPr="00D42818" w:rsidRDefault="00D42818" w:rsidP="00D42818">
            <w:pPr>
              <w:spacing w:before="40" w:after="40"/>
              <w:rPr>
                <w:rFonts w:cs="Arial"/>
                <w:sz w:val="20"/>
                <w:szCs w:val="20"/>
                <w:rPrChange w:id="82" w:author="Trainor, Neil" w:date="2012-09-08T00:47:00Z">
                  <w:rPr>
                    <w:rFonts w:cs="Arial"/>
                    <w:strike/>
                    <w:szCs w:val="22"/>
                  </w:rPr>
                </w:rPrChange>
              </w:rPr>
            </w:pPr>
            <w:ins w:id="83" w:author="Trainor, Neil" w:date="2012-09-08T00:47:00Z">
              <w:r w:rsidRPr="00D42818">
                <w:rPr>
                  <w:rFonts w:cs="Arial"/>
                  <w:sz w:val="20"/>
                  <w:szCs w:val="20"/>
                  <w:rPrChange w:id="84" w:author="Trainor, Neil" w:date="2012-09-08T00:47:00Z">
                    <w:rPr>
                      <w:rFonts w:cs="Arial"/>
                      <w:strike/>
                      <w:szCs w:val="22"/>
                    </w:rPr>
                  </w:rPrChange>
                </w:rPr>
                <w:t>Approved  at Council 51</w:t>
              </w:r>
            </w:ins>
          </w:p>
        </w:tc>
        <w:tc>
          <w:tcPr>
            <w:tcW w:w="1625" w:type="dxa"/>
            <w:vAlign w:val="center"/>
            <w:tcPrChange w:id="85" w:author="Trainor, Neil" w:date="2012-09-08T00:47:00Z">
              <w:tcPr>
                <w:tcW w:w="1625" w:type="dxa"/>
                <w:vAlign w:val="center"/>
              </w:tcPr>
            </w:tcPrChange>
          </w:tcPr>
          <w:p w:rsidR="005B12D1" w:rsidRPr="00E86630" w:rsidRDefault="005B12D1" w:rsidP="005B12D1">
            <w:pPr>
              <w:spacing w:before="40" w:after="40"/>
              <w:rPr>
                <w:rFonts w:cs="Arial"/>
                <w:szCs w:val="22"/>
              </w:rPr>
            </w:pPr>
            <w:r w:rsidRPr="00E86630">
              <w:rPr>
                <w:rFonts w:cs="Arial"/>
                <w:szCs w:val="22"/>
              </w:rPr>
              <w:t>3.3, 5.1, 5.2, 13.5</w:t>
            </w:r>
          </w:p>
        </w:tc>
      </w:tr>
      <w:tr w:rsidR="005B12D1" w:rsidRPr="00F01C01" w:rsidTr="005B12D1">
        <w:trPr>
          <w:cantSplit/>
          <w:jc w:val="center"/>
        </w:trPr>
        <w:tc>
          <w:tcPr>
            <w:tcW w:w="4820" w:type="dxa"/>
            <w:shd w:val="clear" w:color="auto" w:fill="auto"/>
            <w:vAlign w:val="center"/>
          </w:tcPr>
          <w:p w:rsidR="005B12D1" w:rsidRPr="00E86630" w:rsidRDefault="005B12D1" w:rsidP="005B12D1">
            <w:pPr>
              <w:pStyle w:val="TableList1"/>
              <w:rPr>
                <w:rFonts w:cs="Arial"/>
              </w:rPr>
            </w:pPr>
            <w:r w:rsidRPr="00E86630">
              <w:rPr>
                <w:rFonts w:cs="Arial"/>
              </w:rPr>
              <w:t>Produce a Recommendation on standard nomenclature (i.e. radio call signs) for use when referring to a VTS Centre.</w:t>
            </w:r>
          </w:p>
        </w:tc>
        <w:tc>
          <w:tcPr>
            <w:tcW w:w="1559" w:type="dxa"/>
            <w:shd w:val="clear" w:color="auto" w:fill="auto"/>
            <w:vAlign w:val="center"/>
          </w:tcPr>
          <w:p w:rsidR="005B12D1" w:rsidRPr="00E86630" w:rsidRDefault="005B12D1" w:rsidP="005B12D1">
            <w:pPr>
              <w:spacing w:before="40" w:after="40"/>
              <w:jc w:val="center"/>
              <w:rPr>
                <w:rFonts w:cs="Arial"/>
                <w:szCs w:val="22"/>
              </w:rPr>
            </w:pPr>
            <w:r w:rsidRPr="00E86630">
              <w:rPr>
                <w:rFonts w:cs="Arial"/>
                <w:szCs w:val="22"/>
              </w:rPr>
              <w:t>2</w:t>
            </w:r>
          </w:p>
        </w:tc>
        <w:tc>
          <w:tcPr>
            <w:tcW w:w="1769" w:type="dxa"/>
            <w:shd w:val="clear" w:color="auto" w:fill="auto"/>
            <w:vAlign w:val="center"/>
          </w:tcPr>
          <w:p w:rsidR="005B12D1" w:rsidRPr="00E86630" w:rsidRDefault="005B12D1" w:rsidP="005B12D1">
            <w:pPr>
              <w:spacing w:before="40" w:after="40"/>
              <w:rPr>
                <w:rFonts w:cs="Arial"/>
                <w:strike/>
                <w:szCs w:val="22"/>
              </w:rPr>
            </w:pPr>
          </w:p>
        </w:tc>
        <w:tc>
          <w:tcPr>
            <w:tcW w:w="1625" w:type="dxa"/>
            <w:vAlign w:val="center"/>
          </w:tcPr>
          <w:p w:rsidR="005B12D1" w:rsidRPr="00E86630" w:rsidRDefault="005B12D1" w:rsidP="005B12D1">
            <w:pPr>
              <w:spacing w:before="40" w:after="40"/>
              <w:rPr>
                <w:rFonts w:cs="Arial"/>
                <w:szCs w:val="22"/>
              </w:rPr>
            </w:pPr>
          </w:p>
        </w:tc>
      </w:tr>
      <w:tr w:rsidR="005B12D1" w:rsidRPr="00F01C01" w:rsidTr="005B12D1">
        <w:trPr>
          <w:cantSplit/>
          <w:trHeight w:val="701"/>
          <w:jc w:val="center"/>
        </w:trPr>
        <w:tc>
          <w:tcPr>
            <w:tcW w:w="4820" w:type="dxa"/>
            <w:shd w:val="clear" w:color="auto" w:fill="auto"/>
            <w:vAlign w:val="center"/>
          </w:tcPr>
          <w:p w:rsidR="005B12D1" w:rsidRPr="00E86630" w:rsidRDefault="005B12D1" w:rsidP="005B12D1">
            <w:pPr>
              <w:pStyle w:val="TableList1"/>
              <w:rPr>
                <w:rFonts w:cs="Arial"/>
                <w:szCs w:val="20"/>
              </w:rPr>
            </w:pPr>
            <w:r w:rsidRPr="00E86630">
              <w:rPr>
                <w:rFonts w:cs="Arial"/>
              </w:rPr>
              <w:t>Develop Model Courses (V-103) on:</w:t>
            </w:r>
          </w:p>
          <w:p w:rsidR="005B12D1" w:rsidRPr="00E86630" w:rsidRDefault="005B12D1" w:rsidP="005B12D1">
            <w:pPr>
              <w:pStyle w:val="TableList2"/>
              <w:rPr>
                <w:rFonts w:cs="Arial"/>
              </w:rPr>
            </w:pPr>
            <w:proofErr w:type="gramStart"/>
            <w:r w:rsidRPr="00E86630">
              <w:rPr>
                <w:rFonts w:cs="Arial"/>
              </w:rPr>
              <w:t>training</w:t>
            </w:r>
            <w:proofErr w:type="gramEnd"/>
            <w:r w:rsidRPr="00E86630">
              <w:rPr>
                <w:rFonts w:cs="Arial"/>
              </w:rPr>
              <w:t xml:space="preserve"> the trainer.</w:t>
            </w:r>
          </w:p>
        </w:tc>
        <w:tc>
          <w:tcPr>
            <w:tcW w:w="1559" w:type="dxa"/>
            <w:shd w:val="clear" w:color="auto" w:fill="auto"/>
            <w:vAlign w:val="center"/>
          </w:tcPr>
          <w:p w:rsidR="005B12D1" w:rsidRPr="00E86630" w:rsidRDefault="005B12D1" w:rsidP="005B12D1">
            <w:pPr>
              <w:spacing w:before="40" w:after="40"/>
              <w:jc w:val="center"/>
              <w:rPr>
                <w:rFonts w:cs="Arial"/>
                <w:szCs w:val="22"/>
              </w:rPr>
            </w:pPr>
            <w:r w:rsidRPr="00E86630">
              <w:rPr>
                <w:rFonts w:cs="Arial"/>
                <w:szCs w:val="22"/>
              </w:rPr>
              <w:t>6</w:t>
            </w:r>
          </w:p>
        </w:tc>
        <w:tc>
          <w:tcPr>
            <w:tcW w:w="1769" w:type="dxa"/>
            <w:shd w:val="clear" w:color="auto" w:fill="auto"/>
            <w:vAlign w:val="center"/>
          </w:tcPr>
          <w:p w:rsidR="005B12D1" w:rsidRPr="00E86630" w:rsidRDefault="005B12D1" w:rsidP="005B12D1">
            <w:pPr>
              <w:spacing w:before="40" w:after="40"/>
              <w:rPr>
                <w:rFonts w:cs="Arial"/>
                <w:strike/>
                <w:szCs w:val="22"/>
              </w:rPr>
            </w:pPr>
          </w:p>
        </w:tc>
        <w:tc>
          <w:tcPr>
            <w:tcW w:w="1625" w:type="dxa"/>
            <w:vAlign w:val="center"/>
          </w:tcPr>
          <w:p w:rsidR="005B12D1" w:rsidRPr="00E86630" w:rsidRDefault="005B12D1" w:rsidP="005B12D1">
            <w:pPr>
              <w:spacing w:before="40" w:after="40"/>
              <w:rPr>
                <w:rFonts w:cs="Arial"/>
                <w:szCs w:val="22"/>
              </w:rPr>
            </w:pPr>
            <w:r w:rsidRPr="00E86630">
              <w:rPr>
                <w:rFonts w:cs="Arial"/>
                <w:szCs w:val="22"/>
              </w:rPr>
              <w:t>3.4, 5.8, 10.4, 15.3, 18.1</w:t>
            </w:r>
          </w:p>
        </w:tc>
      </w:tr>
      <w:tr w:rsidR="005B12D1" w:rsidRPr="00F01C01" w:rsidTr="00DD2831">
        <w:tblPrEx>
          <w:tblW w:w="9773" w:type="dxa"/>
          <w:jc w:val="center"/>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86" w:author="Trainor, Neil" w:date="2012-09-08T00:49:00Z">
            <w:tblPrEx>
              <w:tblW w:w="9773" w:type="dxa"/>
              <w:jc w:val="center"/>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cantSplit/>
          <w:jc w:val="center"/>
          <w:trPrChange w:id="87" w:author="Trainor, Neil" w:date="2012-09-08T00:49:00Z">
            <w:trPr>
              <w:cantSplit/>
              <w:jc w:val="center"/>
            </w:trPr>
          </w:trPrChange>
        </w:trPr>
        <w:tc>
          <w:tcPr>
            <w:tcW w:w="4820" w:type="dxa"/>
            <w:shd w:val="clear" w:color="auto" w:fill="auto"/>
            <w:vAlign w:val="center"/>
            <w:tcPrChange w:id="88" w:author="Trainor, Neil" w:date="2012-09-08T00:49:00Z">
              <w:tcPr>
                <w:tcW w:w="4820" w:type="dxa"/>
                <w:shd w:val="clear" w:color="auto" w:fill="auto"/>
                <w:vAlign w:val="center"/>
              </w:tcPr>
            </w:tcPrChange>
          </w:tcPr>
          <w:p w:rsidR="005B12D1" w:rsidRPr="00E86630" w:rsidRDefault="005B12D1" w:rsidP="005B12D1">
            <w:pPr>
              <w:pStyle w:val="TableList1"/>
              <w:rPr>
                <w:rFonts w:cs="Arial"/>
              </w:rPr>
            </w:pPr>
            <w:r w:rsidRPr="00E86630">
              <w:rPr>
                <w:rFonts w:cs="Arial"/>
              </w:rPr>
              <w:t>Produce Guidelines on the provision of</w:t>
            </w:r>
            <w:r w:rsidRPr="00E86630">
              <w:t xml:space="preserve"> VTS Types of Service</w:t>
            </w:r>
            <w:r w:rsidRPr="00E86630">
              <w:rPr>
                <w:rFonts w:cs="Arial"/>
              </w:rPr>
              <w:t>.</w:t>
            </w:r>
          </w:p>
        </w:tc>
        <w:tc>
          <w:tcPr>
            <w:tcW w:w="1559" w:type="dxa"/>
            <w:shd w:val="clear" w:color="auto" w:fill="auto"/>
            <w:vAlign w:val="center"/>
            <w:tcPrChange w:id="89" w:author="Trainor, Neil" w:date="2012-09-08T00:49:00Z">
              <w:tcPr>
                <w:tcW w:w="1559" w:type="dxa"/>
                <w:shd w:val="clear" w:color="auto" w:fill="auto"/>
                <w:vAlign w:val="center"/>
              </w:tcPr>
            </w:tcPrChange>
          </w:tcPr>
          <w:p w:rsidR="005B12D1" w:rsidRPr="00E86630" w:rsidRDefault="005B12D1" w:rsidP="005B12D1">
            <w:pPr>
              <w:spacing w:before="40" w:after="40"/>
              <w:jc w:val="center"/>
              <w:rPr>
                <w:rFonts w:cs="Arial"/>
                <w:szCs w:val="22"/>
              </w:rPr>
            </w:pPr>
            <w:del w:id="90" w:author="Trainor, Neil" w:date="2012-09-08T00:52:00Z">
              <w:r w:rsidRPr="00DD2831" w:rsidDel="00DD2831">
                <w:rPr>
                  <w:rFonts w:cs="Arial"/>
                  <w:szCs w:val="22"/>
                  <w:highlight w:val="yellow"/>
                  <w:rPrChange w:id="91" w:author="Trainor, Neil" w:date="2012-09-08T00:52:00Z">
                    <w:rPr>
                      <w:rFonts w:cs="Arial"/>
                      <w:szCs w:val="22"/>
                    </w:rPr>
                  </w:rPrChange>
                </w:rPr>
                <w:delText>6</w:delText>
              </w:r>
            </w:del>
            <w:ins w:id="92" w:author="Trainor, Neil" w:date="2012-09-08T00:52:00Z">
              <w:r w:rsidR="00DD2831" w:rsidRPr="00DD2831">
                <w:rPr>
                  <w:rFonts w:cs="Arial"/>
                  <w:szCs w:val="22"/>
                  <w:highlight w:val="yellow"/>
                  <w:rPrChange w:id="93" w:author="Trainor, Neil" w:date="2012-09-08T00:52:00Z">
                    <w:rPr>
                      <w:rFonts w:cs="Arial"/>
                      <w:szCs w:val="22"/>
                    </w:rPr>
                  </w:rPrChange>
                </w:rPr>
                <w:t>5</w:t>
              </w:r>
            </w:ins>
          </w:p>
        </w:tc>
        <w:tc>
          <w:tcPr>
            <w:tcW w:w="1769" w:type="dxa"/>
            <w:shd w:val="clear" w:color="auto" w:fill="auto"/>
            <w:tcPrChange w:id="94" w:author="Trainor, Neil" w:date="2012-09-08T00:49:00Z">
              <w:tcPr>
                <w:tcW w:w="1769" w:type="dxa"/>
                <w:shd w:val="clear" w:color="auto" w:fill="auto"/>
                <w:vAlign w:val="center"/>
              </w:tcPr>
            </w:tcPrChange>
          </w:tcPr>
          <w:p w:rsidR="005B12D1" w:rsidRPr="00DD2831" w:rsidRDefault="00DD2831" w:rsidP="00DD2831">
            <w:pPr>
              <w:spacing w:before="40" w:after="40"/>
              <w:rPr>
                <w:rFonts w:cs="Arial"/>
                <w:sz w:val="20"/>
                <w:rPrChange w:id="95" w:author="Trainor, Neil" w:date="2012-09-08T00:50:00Z">
                  <w:rPr>
                    <w:rFonts w:cs="Arial"/>
                    <w:strike/>
                    <w:sz w:val="20"/>
                  </w:rPr>
                </w:rPrChange>
              </w:rPr>
            </w:pPr>
            <w:ins w:id="96" w:author="Trainor, Neil" w:date="2012-09-08T00:50:00Z">
              <w:r w:rsidRPr="00DD2831">
                <w:rPr>
                  <w:rFonts w:cs="Arial"/>
                  <w:sz w:val="20"/>
                  <w:highlight w:val="yellow"/>
                  <w:rPrChange w:id="97" w:author="Trainor, Neil" w:date="2012-09-08T00:52:00Z">
                    <w:rPr>
                      <w:rFonts w:cs="Arial"/>
                      <w:strike/>
                      <w:sz w:val="20"/>
                    </w:rPr>
                  </w:rPrChange>
                </w:rPr>
                <w:t xml:space="preserve">Forwarded to Council </w:t>
              </w:r>
            </w:ins>
            <w:ins w:id="98" w:author="Trainor, Neil" w:date="2012-09-08T00:51:00Z">
              <w:r w:rsidRPr="00DD2831">
                <w:rPr>
                  <w:rFonts w:cs="Arial"/>
                  <w:sz w:val="20"/>
                  <w:highlight w:val="yellow"/>
                  <w:rPrChange w:id="99" w:author="Trainor, Neil" w:date="2012-09-08T00:52:00Z">
                    <w:rPr>
                      <w:rFonts w:cs="Arial"/>
                      <w:sz w:val="20"/>
                    </w:rPr>
                  </w:rPrChange>
                </w:rPr>
                <w:t xml:space="preserve">54 </w:t>
              </w:r>
            </w:ins>
            <w:ins w:id="100" w:author="Trainor, Neil" w:date="2012-09-08T00:50:00Z">
              <w:r w:rsidRPr="00DD2831">
                <w:rPr>
                  <w:rFonts w:cs="Arial"/>
                  <w:sz w:val="20"/>
                  <w:highlight w:val="yellow"/>
                  <w:rPrChange w:id="101" w:author="Trainor, Neil" w:date="2012-09-08T00:52:00Z">
                    <w:rPr>
                      <w:rFonts w:cs="Arial"/>
                      <w:strike/>
                      <w:sz w:val="20"/>
                    </w:rPr>
                  </w:rPrChange>
                </w:rPr>
                <w:t>for approval at VTS35</w:t>
              </w:r>
            </w:ins>
          </w:p>
        </w:tc>
        <w:tc>
          <w:tcPr>
            <w:tcW w:w="1625" w:type="dxa"/>
            <w:vAlign w:val="center"/>
            <w:tcPrChange w:id="102" w:author="Trainor, Neil" w:date="2012-09-08T00:49:00Z">
              <w:tcPr>
                <w:tcW w:w="1625" w:type="dxa"/>
                <w:vAlign w:val="center"/>
              </w:tcPr>
            </w:tcPrChange>
          </w:tcPr>
          <w:p w:rsidR="005B12D1" w:rsidRPr="00E86630" w:rsidRDefault="005B12D1" w:rsidP="005B12D1">
            <w:pPr>
              <w:spacing w:before="40" w:after="40"/>
              <w:rPr>
                <w:rFonts w:cs="Arial"/>
                <w:sz w:val="20"/>
              </w:rPr>
            </w:pPr>
            <w:r w:rsidRPr="00E86630">
              <w:rPr>
                <w:rFonts w:cs="Arial"/>
                <w:sz w:val="20"/>
              </w:rPr>
              <w:t>5.4, 10.4</w:t>
            </w:r>
          </w:p>
        </w:tc>
      </w:tr>
      <w:tr w:rsidR="005B12D1" w:rsidRPr="00F01C01" w:rsidTr="00DD2831">
        <w:tblPrEx>
          <w:tblW w:w="9773" w:type="dxa"/>
          <w:jc w:val="center"/>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103" w:author="Trainor, Neil" w:date="2012-09-08T00:51:00Z">
            <w:tblPrEx>
              <w:tblW w:w="9773" w:type="dxa"/>
              <w:jc w:val="center"/>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cantSplit/>
          <w:jc w:val="center"/>
          <w:trPrChange w:id="104" w:author="Trainor, Neil" w:date="2012-09-08T00:51:00Z">
            <w:trPr>
              <w:cantSplit/>
              <w:jc w:val="center"/>
            </w:trPr>
          </w:trPrChange>
        </w:trPr>
        <w:tc>
          <w:tcPr>
            <w:tcW w:w="4820" w:type="dxa"/>
            <w:shd w:val="clear" w:color="auto" w:fill="auto"/>
            <w:vAlign w:val="center"/>
            <w:tcPrChange w:id="105" w:author="Trainor, Neil" w:date="2012-09-08T00:51:00Z">
              <w:tcPr>
                <w:tcW w:w="4820" w:type="dxa"/>
                <w:shd w:val="clear" w:color="auto" w:fill="auto"/>
                <w:vAlign w:val="center"/>
              </w:tcPr>
            </w:tcPrChange>
          </w:tcPr>
          <w:p w:rsidR="005B12D1" w:rsidRPr="00E86630" w:rsidRDefault="005B12D1" w:rsidP="005B12D1">
            <w:pPr>
              <w:pStyle w:val="TableList1"/>
              <w:rPr>
                <w:rFonts w:cs="Arial"/>
              </w:rPr>
            </w:pPr>
            <w:r w:rsidRPr="00E86630">
              <w:rPr>
                <w:color w:val="000000"/>
                <w:szCs w:val="20"/>
                <w:lang w:eastAsia="en-GB"/>
              </w:rPr>
              <w:t xml:space="preserve">Produce a Guideline on VTS support and interaction with allied services in emergency situations, SAR, disaster management, law enforcement and regulatory compliance </w:t>
            </w:r>
          </w:p>
        </w:tc>
        <w:tc>
          <w:tcPr>
            <w:tcW w:w="1559" w:type="dxa"/>
            <w:shd w:val="clear" w:color="auto" w:fill="auto"/>
            <w:vAlign w:val="center"/>
            <w:tcPrChange w:id="106" w:author="Trainor, Neil" w:date="2012-09-08T00:51:00Z">
              <w:tcPr>
                <w:tcW w:w="1559" w:type="dxa"/>
                <w:shd w:val="clear" w:color="auto" w:fill="auto"/>
                <w:vAlign w:val="center"/>
              </w:tcPr>
            </w:tcPrChange>
          </w:tcPr>
          <w:p w:rsidR="005B12D1" w:rsidRPr="00E86630" w:rsidRDefault="005B12D1" w:rsidP="005B12D1">
            <w:pPr>
              <w:spacing w:before="40" w:after="40"/>
              <w:jc w:val="center"/>
              <w:rPr>
                <w:rFonts w:cs="Arial"/>
                <w:szCs w:val="22"/>
              </w:rPr>
            </w:pPr>
            <w:del w:id="107" w:author="Trainor, Neil" w:date="2012-09-08T00:52:00Z">
              <w:r w:rsidRPr="00DD2831" w:rsidDel="00DD2831">
                <w:rPr>
                  <w:rFonts w:cs="Arial"/>
                  <w:szCs w:val="22"/>
                  <w:highlight w:val="yellow"/>
                  <w:rPrChange w:id="108" w:author="Trainor, Neil" w:date="2012-09-08T00:52:00Z">
                    <w:rPr>
                      <w:rFonts w:cs="Arial"/>
                      <w:szCs w:val="22"/>
                    </w:rPr>
                  </w:rPrChange>
                </w:rPr>
                <w:delText>5</w:delText>
              </w:r>
            </w:del>
            <w:ins w:id="109" w:author="Trainor, Neil" w:date="2012-09-08T00:52:00Z">
              <w:r w:rsidR="00DD2831" w:rsidRPr="00DD2831">
                <w:rPr>
                  <w:rFonts w:cs="Arial"/>
                  <w:szCs w:val="22"/>
                  <w:highlight w:val="yellow"/>
                  <w:rPrChange w:id="110" w:author="Trainor, Neil" w:date="2012-09-08T00:52:00Z">
                    <w:rPr>
                      <w:rFonts w:cs="Arial"/>
                      <w:szCs w:val="22"/>
                    </w:rPr>
                  </w:rPrChange>
                </w:rPr>
                <w:t>4</w:t>
              </w:r>
            </w:ins>
          </w:p>
        </w:tc>
        <w:tc>
          <w:tcPr>
            <w:tcW w:w="1769" w:type="dxa"/>
            <w:shd w:val="clear" w:color="auto" w:fill="auto"/>
            <w:tcPrChange w:id="111" w:author="Trainor, Neil" w:date="2012-09-08T00:51:00Z">
              <w:tcPr>
                <w:tcW w:w="1769" w:type="dxa"/>
                <w:shd w:val="clear" w:color="auto" w:fill="auto"/>
                <w:vAlign w:val="center"/>
              </w:tcPr>
            </w:tcPrChange>
          </w:tcPr>
          <w:p w:rsidR="005B12D1" w:rsidRPr="00E86630" w:rsidRDefault="005B12D1" w:rsidP="00DD2831">
            <w:pPr>
              <w:spacing w:before="40" w:after="40"/>
              <w:rPr>
                <w:rFonts w:cs="Arial"/>
                <w:strike/>
                <w:szCs w:val="22"/>
              </w:rPr>
            </w:pPr>
          </w:p>
        </w:tc>
        <w:tc>
          <w:tcPr>
            <w:tcW w:w="1625" w:type="dxa"/>
            <w:vAlign w:val="center"/>
            <w:tcPrChange w:id="112" w:author="Trainor, Neil" w:date="2012-09-08T00:51:00Z">
              <w:tcPr>
                <w:tcW w:w="1625" w:type="dxa"/>
                <w:vAlign w:val="center"/>
              </w:tcPr>
            </w:tcPrChange>
          </w:tcPr>
          <w:p w:rsidR="005B12D1" w:rsidRPr="00E86630" w:rsidRDefault="005B12D1" w:rsidP="005B12D1">
            <w:pPr>
              <w:spacing w:before="40" w:after="40"/>
              <w:rPr>
                <w:rFonts w:cs="Arial"/>
                <w:szCs w:val="22"/>
              </w:rPr>
            </w:pPr>
            <w:r w:rsidRPr="00E86630">
              <w:rPr>
                <w:rFonts w:cs="Arial"/>
                <w:szCs w:val="22"/>
              </w:rPr>
              <w:t>5.5</w:t>
            </w:r>
          </w:p>
        </w:tc>
      </w:tr>
      <w:tr w:rsidR="005B12D1" w:rsidRPr="00F01C01" w:rsidTr="00DD2831">
        <w:tblPrEx>
          <w:tblW w:w="9773" w:type="dxa"/>
          <w:jc w:val="center"/>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113" w:author="Trainor, Neil" w:date="2012-09-08T00:51:00Z">
            <w:tblPrEx>
              <w:tblW w:w="9773" w:type="dxa"/>
              <w:jc w:val="center"/>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cantSplit/>
          <w:jc w:val="center"/>
          <w:trPrChange w:id="114" w:author="Trainor, Neil" w:date="2012-09-08T00:51:00Z">
            <w:trPr>
              <w:cantSplit/>
              <w:jc w:val="center"/>
            </w:trPr>
          </w:trPrChange>
        </w:trPr>
        <w:tc>
          <w:tcPr>
            <w:tcW w:w="4820" w:type="dxa"/>
            <w:shd w:val="clear" w:color="auto" w:fill="auto"/>
            <w:vAlign w:val="center"/>
            <w:tcPrChange w:id="115" w:author="Trainor, Neil" w:date="2012-09-08T00:51:00Z">
              <w:tcPr>
                <w:tcW w:w="4820" w:type="dxa"/>
                <w:shd w:val="clear" w:color="auto" w:fill="auto"/>
                <w:vAlign w:val="center"/>
              </w:tcPr>
            </w:tcPrChange>
          </w:tcPr>
          <w:p w:rsidR="005B12D1" w:rsidRPr="00E86630" w:rsidRDefault="005B12D1" w:rsidP="005B12D1">
            <w:pPr>
              <w:pStyle w:val="TableList1"/>
              <w:rPr>
                <w:rFonts w:cs="Arial"/>
              </w:rPr>
            </w:pPr>
            <w:r w:rsidRPr="00E86630">
              <w:rPr>
                <w:rFonts w:cs="Arial"/>
              </w:rPr>
              <w:t>Produce a Guideline on</w:t>
            </w:r>
            <w:r w:rsidRPr="00E86630">
              <w:rPr>
                <w:rFonts w:cs="Arial"/>
                <w:strike/>
              </w:rPr>
              <w:t xml:space="preserve"> </w:t>
            </w:r>
            <w:r w:rsidRPr="00E86630">
              <w:rPr>
                <w:rFonts w:cs="Arial"/>
              </w:rPr>
              <w:t>the use of decision support tools in VTS.</w:t>
            </w:r>
          </w:p>
        </w:tc>
        <w:tc>
          <w:tcPr>
            <w:tcW w:w="1559" w:type="dxa"/>
            <w:shd w:val="clear" w:color="auto" w:fill="auto"/>
            <w:vAlign w:val="center"/>
            <w:tcPrChange w:id="116" w:author="Trainor, Neil" w:date="2012-09-08T00:51:00Z">
              <w:tcPr>
                <w:tcW w:w="1559" w:type="dxa"/>
                <w:shd w:val="clear" w:color="auto" w:fill="auto"/>
                <w:vAlign w:val="center"/>
              </w:tcPr>
            </w:tcPrChange>
          </w:tcPr>
          <w:p w:rsidR="005B12D1" w:rsidRPr="00E86630" w:rsidRDefault="005B12D1" w:rsidP="005B12D1">
            <w:pPr>
              <w:spacing w:before="40" w:after="40"/>
              <w:jc w:val="center"/>
              <w:rPr>
                <w:rFonts w:cs="Arial"/>
                <w:szCs w:val="22"/>
              </w:rPr>
            </w:pPr>
            <w:r w:rsidRPr="00E86630">
              <w:rPr>
                <w:rFonts w:cs="Arial"/>
                <w:szCs w:val="22"/>
              </w:rPr>
              <w:t>2</w:t>
            </w:r>
          </w:p>
        </w:tc>
        <w:tc>
          <w:tcPr>
            <w:tcW w:w="1769" w:type="dxa"/>
            <w:shd w:val="clear" w:color="auto" w:fill="auto"/>
            <w:tcPrChange w:id="117" w:author="Trainor, Neil" w:date="2012-09-08T00:51:00Z">
              <w:tcPr>
                <w:tcW w:w="1769" w:type="dxa"/>
                <w:shd w:val="clear" w:color="auto" w:fill="auto"/>
                <w:vAlign w:val="center"/>
              </w:tcPr>
            </w:tcPrChange>
          </w:tcPr>
          <w:p w:rsidR="005B12D1" w:rsidRPr="00E86630" w:rsidRDefault="005B12D1" w:rsidP="00DD2831">
            <w:pPr>
              <w:spacing w:before="40" w:after="40"/>
              <w:rPr>
                <w:rFonts w:cs="Arial"/>
                <w:strike/>
                <w:szCs w:val="22"/>
              </w:rPr>
            </w:pPr>
          </w:p>
        </w:tc>
        <w:tc>
          <w:tcPr>
            <w:tcW w:w="1625" w:type="dxa"/>
            <w:vAlign w:val="center"/>
            <w:tcPrChange w:id="118" w:author="Trainor, Neil" w:date="2012-09-08T00:51:00Z">
              <w:tcPr>
                <w:tcW w:w="1625" w:type="dxa"/>
                <w:vAlign w:val="center"/>
              </w:tcPr>
            </w:tcPrChange>
          </w:tcPr>
          <w:p w:rsidR="005B12D1" w:rsidRPr="00E86630" w:rsidRDefault="005B12D1" w:rsidP="005B12D1">
            <w:pPr>
              <w:spacing w:before="40" w:after="40"/>
              <w:rPr>
                <w:rFonts w:cs="Arial"/>
                <w:szCs w:val="22"/>
              </w:rPr>
            </w:pPr>
            <w:r w:rsidRPr="00E86630">
              <w:rPr>
                <w:rFonts w:cs="Arial"/>
                <w:szCs w:val="22"/>
              </w:rPr>
              <w:t>5.5</w:t>
            </w:r>
          </w:p>
        </w:tc>
      </w:tr>
      <w:tr w:rsidR="005B12D1" w:rsidRPr="00F01C01" w:rsidTr="00DD2831">
        <w:tblPrEx>
          <w:tblW w:w="9773" w:type="dxa"/>
          <w:jc w:val="center"/>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119" w:author="Trainor, Neil" w:date="2012-09-08T00:51:00Z">
            <w:tblPrEx>
              <w:tblW w:w="9773" w:type="dxa"/>
              <w:jc w:val="center"/>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cantSplit/>
          <w:jc w:val="center"/>
          <w:trPrChange w:id="120" w:author="Trainor, Neil" w:date="2012-09-08T00:51:00Z">
            <w:trPr>
              <w:cantSplit/>
              <w:jc w:val="center"/>
            </w:trPr>
          </w:trPrChange>
        </w:trPr>
        <w:tc>
          <w:tcPr>
            <w:tcW w:w="4820" w:type="dxa"/>
            <w:shd w:val="clear" w:color="auto" w:fill="auto"/>
            <w:vAlign w:val="center"/>
            <w:tcPrChange w:id="121" w:author="Trainor, Neil" w:date="2012-09-08T00:51:00Z">
              <w:tcPr>
                <w:tcW w:w="4820" w:type="dxa"/>
                <w:shd w:val="clear" w:color="auto" w:fill="auto"/>
                <w:vAlign w:val="center"/>
              </w:tcPr>
            </w:tcPrChange>
          </w:tcPr>
          <w:p w:rsidR="005B12D1" w:rsidRPr="00E86630" w:rsidRDefault="005B12D1" w:rsidP="005B12D1">
            <w:pPr>
              <w:pStyle w:val="TableList1"/>
              <w:rPr>
                <w:rFonts w:cs="Arial"/>
              </w:rPr>
            </w:pPr>
            <w:r w:rsidRPr="00E86630">
              <w:rPr>
                <w:rFonts w:cs="Arial"/>
              </w:rPr>
              <w:t>Produce a Guideline on assessing and auditing the overall performance of VTS Centres with respect to their effectiveness in mitigating risk and as described in Chapter 18, Quality Management, in the VTS Manual.</w:t>
            </w:r>
          </w:p>
        </w:tc>
        <w:tc>
          <w:tcPr>
            <w:tcW w:w="1559" w:type="dxa"/>
            <w:shd w:val="clear" w:color="auto" w:fill="auto"/>
            <w:vAlign w:val="center"/>
            <w:tcPrChange w:id="122" w:author="Trainor, Neil" w:date="2012-09-08T00:51:00Z">
              <w:tcPr>
                <w:tcW w:w="1559" w:type="dxa"/>
                <w:shd w:val="clear" w:color="auto" w:fill="auto"/>
                <w:vAlign w:val="center"/>
              </w:tcPr>
            </w:tcPrChange>
          </w:tcPr>
          <w:p w:rsidR="005B12D1" w:rsidRPr="00E86630" w:rsidRDefault="005B12D1" w:rsidP="005B12D1">
            <w:pPr>
              <w:spacing w:before="40" w:after="40"/>
              <w:jc w:val="center"/>
              <w:rPr>
                <w:rFonts w:cs="Arial"/>
                <w:szCs w:val="22"/>
              </w:rPr>
            </w:pPr>
            <w:r w:rsidRPr="00E86630">
              <w:rPr>
                <w:rFonts w:cs="Arial"/>
                <w:szCs w:val="22"/>
              </w:rPr>
              <w:t>5</w:t>
            </w:r>
          </w:p>
        </w:tc>
        <w:tc>
          <w:tcPr>
            <w:tcW w:w="1769" w:type="dxa"/>
            <w:shd w:val="clear" w:color="auto" w:fill="auto"/>
            <w:tcPrChange w:id="123" w:author="Trainor, Neil" w:date="2012-09-08T00:51:00Z">
              <w:tcPr>
                <w:tcW w:w="1769" w:type="dxa"/>
                <w:shd w:val="clear" w:color="auto" w:fill="auto"/>
                <w:vAlign w:val="center"/>
              </w:tcPr>
            </w:tcPrChange>
          </w:tcPr>
          <w:p w:rsidR="005B12D1" w:rsidRPr="00E86630" w:rsidRDefault="005B12D1" w:rsidP="00DD2831">
            <w:pPr>
              <w:spacing w:before="40" w:after="40"/>
              <w:rPr>
                <w:rFonts w:cs="Arial"/>
                <w:strike/>
                <w:szCs w:val="22"/>
              </w:rPr>
            </w:pPr>
          </w:p>
        </w:tc>
        <w:tc>
          <w:tcPr>
            <w:tcW w:w="1625" w:type="dxa"/>
            <w:vAlign w:val="center"/>
            <w:tcPrChange w:id="124" w:author="Trainor, Neil" w:date="2012-09-08T00:51:00Z">
              <w:tcPr>
                <w:tcW w:w="1625" w:type="dxa"/>
                <w:vAlign w:val="center"/>
              </w:tcPr>
            </w:tcPrChange>
          </w:tcPr>
          <w:p w:rsidR="005B12D1" w:rsidRPr="00E86630" w:rsidRDefault="005B12D1" w:rsidP="005B12D1">
            <w:pPr>
              <w:spacing w:before="40" w:after="40"/>
              <w:rPr>
                <w:rFonts w:cs="Arial"/>
                <w:szCs w:val="22"/>
              </w:rPr>
            </w:pPr>
            <w:r w:rsidRPr="00E86630">
              <w:rPr>
                <w:rFonts w:cs="Arial"/>
                <w:szCs w:val="22"/>
              </w:rPr>
              <w:t>5.4, 10.1, 10.7</w:t>
            </w:r>
          </w:p>
        </w:tc>
      </w:tr>
      <w:tr w:rsidR="005B12D1" w:rsidRPr="00F01C01" w:rsidTr="00DD2831">
        <w:tblPrEx>
          <w:tblW w:w="9773" w:type="dxa"/>
          <w:jc w:val="center"/>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125" w:author="Trainor, Neil" w:date="2012-09-08T00:51:00Z">
            <w:tblPrEx>
              <w:tblW w:w="9773" w:type="dxa"/>
              <w:jc w:val="center"/>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cantSplit/>
          <w:jc w:val="center"/>
          <w:trPrChange w:id="126" w:author="Trainor, Neil" w:date="2012-09-08T00:51:00Z">
            <w:trPr>
              <w:cantSplit/>
              <w:jc w:val="center"/>
            </w:trPr>
          </w:trPrChange>
        </w:trPr>
        <w:tc>
          <w:tcPr>
            <w:tcW w:w="4820" w:type="dxa"/>
            <w:shd w:val="clear" w:color="auto" w:fill="auto"/>
            <w:vAlign w:val="center"/>
            <w:tcPrChange w:id="127" w:author="Trainor, Neil" w:date="2012-09-08T00:51:00Z">
              <w:tcPr>
                <w:tcW w:w="4820" w:type="dxa"/>
                <w:shd w:val="clear" w:color="auto" w:fill="auto"/>
                <w:vAlign w:val="center"/>
              </w:tcPr>
            </w:tcPrChange>
          </w:tcPr>
          <w:p w:rsidR="00DD2831" w:rsidRPr="00DD2831" w:rsidRDefault="00DD2831" w:rsidP="005B12D1">
            <w:pPr>
              <w:pStyle w:val="TableList1"/>
              <w:rPr>
                <w:ins w:id="128" w:author="Trainor, Neil" w:date="2012-09-08T00:52:00Z"/>
                <w:rFonts w:cs="Arial"/>
                <w:highlight w:val="yellow"/>
                <w:rPrChange w:id="129" w:author="Trainor, Neil" w:date="2012-09-08T00:56:00Z">
                  <w:rPr>
                    <w:ins w:id="130" w:author="Trainor, Neil" w:date="2012-09-08T00:52:00Z"/>
                    <w:rFonts w:cs="Arial"/>
                  </w:rPr>
                </w:rPrChange>
              </w:rPr>
            </w:pPr>
            <w:ins w:id="131" w:author="Trainor, Neil" w:date="2012-09-08T00:52:00Z">
              <w:r w:rsidRPr="00DD2831">
                <w:rPr>
                  <w:rFonts w:cs="Arial"/>
                  <w:highlight w:val="yellow"/>
                  <w:rPrChange w:id="132" w:author="Trainor, Neil" w:date="2012-09-08T00:56:00Z">
                    <w:rPr>
                      <w:rFonts w:cs="Arial"/>
                    </w:rPr>
                  </w:rPrChange>
                </w:rPr>
                <w:t>Identify the need for SMCP to be updated</w:t>
              </w:r>
            </w:ins>
          </w:p>
          <w:p w:rsidR="005B12D1" w:rsidRPr="00E86630" w:rsidRDefault="005B12D1" w:rsidP="00DD2831">
            <w:pPr>
              <w:pStyle w:val="TableList1"/>
              <w:numPr>
                <w:ilvl w:val="0"/>
                <w:numId w:val="0"/>
              </w:numPr>
              <w:rPr>
                <w:rFonts w:cs="Arial"/>
              </w:rPr>
              <w:pPrChange w:id="133" w:author="Trainor, Neil" w:date="2012-09-08T00:53:00Z">
                <w:pPr>
                  <w:pStyle w:val="TableList1"/>
                </w:pPr>
              </w:pPrChange>
            </w:pPr>
            <w:r w:rsidRPr="00DD2831">
              <w:rPr>
                <w:rFonts w:cs="Arial"/>
                <w:strike/>
                <w:rPrChange w:id="134" w:author="Trainor, Neil" w:date="2012-09-08T00:53:00Z">
                  <w:rPr>
                    <w:rFonts w:cs="Arial"/>
                  </w:rPr>
                </w:rPrChange>
              </w:rPr>
              <w:t>Review SMCP as it relates to VTS and communicate suggested changes to IMO.</w:t>
            </w:r>
          </w:p>
        </w:tc>
        <w:tc>
          <w:tcPr>
            <w:tcW w:w="1559" w:type="dxa"/>
            <w:shd w:val="clear" w:color="auto" w:fill="auto"/>
            <w:vAlign w:val="center"/>
            <w:tcPrChange w:id="135" w:author="Trainor, Neil" w:date="2012-09-08T00:51:00Z">
              <w:tcPr>
                <w:tcW w:w="1559" w:type="dxa"/>
                <w:shd w:val="clear" w:color="auto" w:fill="auto"/>
                <w:vAlign w:val="center"/>
              </w:tcPr>
            </w:tcPrChange>
          </w:tcPr>
          <w:p w:rsidR="005B12D1" w:rsidRPr="00E86630" w:rsidRDefault="005B12D1" w:rsidP="005B12D1">
            <w:pPr>
              <w:spacing w:before="40" w:after="40"/>
              <w:jc w:val="center"/>
              <w:rPr>
                <w:rFonts w:cs="Arial"/>
                <w:szCs w:val="22"/>
              </w:rPr>
            </w:pPr>
            <w:r w:rsidRPr="00E86630">
              <w:rPr>
                <w:rFonts w:cs="Arial"/>
                <w:szCs w:val="22"/>
              </w:rPr>
              <w:t>4</w:t>
            </w:r>
          </w:p>
        </w:tc>
        <w:tc>
          <w:tcPr>
            <w:tcW w:w="1769" w:type="dxa"/>
            <w:shd w:val="clear" w:color="auto" w:fill="auto"/>
            <w:tcPrChange w:id="136" w:author="Trainor, Neil" w:date="2012-09-08T00:51:00Z">
              <w:tcPr>
                <w:tcW w:w="1769" w:type="dxa"/>
                <w:shd w:val="clear" w:color="auto" w:fill="auto"/>
                <w:vAlign w:val="center"/>
              </w:tcPr>
            </w:tcPrChange>
          </w:tcPr>
          <w:p w:rsidR="005B12D1" w:rsidRPr="00E86630" w:rsidRDefault="00DD2831" w:rsidP="00DD2831">
            <w:pPr>
              <w:spacing w:before="40" w:after="40"/>
              <w:rPr>
                <w:rFonts w:cs="Arial"/>
                <w:strike/>
                <w:szCs w:val="22"/>
              </w:rPr>
            </w:pPr>
            <w:ins w:id="137" w:author="Trainor, Neil" w:date="2012-09-08T00:53:00Z">
              <w:r w:rsidRPr="00646B25">
                <w:rPr>
                  <w:rFonts w:cs="Arial"/>
                  <w:bCs/>
                  <w:sz w:val="20"/>
                  <w:szCs w:val="20"/>
                  <w:highlight w:val="yellow"/>
                </w:rPr>
                <w:t xml:space="preserve">Task placed in abeyance at VTS35 – pending </w:t>
              </w:r>
            </w:ins>
            <w:ins w:id="138" w:author="Trainor, Neil" w:date="2012-09-08T00:54:00Z">
              <w:r>
                <w:rPr>
                  <w:rFonts w:cs="Arial"/>
                  <w:bCs/>
                  <w:sz w:val="20"/>
                  <w:szCs w:val="20"/>
                  <w:highlight w:val="yellow"/>
                </w:rPr>
                <w:t>C</w:t>
              </w:r>
            </w:ins>
            <w:ins w:id="139" w:author="Trainor, Neil" w:date="2012-09-08T00:53:00Z">
              <w:r w:rsidRPr="00646B25">
                <w:rPr>
                  <w:rFonts w:cs="Arial"/>
                  <w:bCs/>
                  <w:sz w:val="20"/>
                  <w:szCs w:val="20"/>
                  <w:highlight w:val="yellow"/>
                </w:rPr>
                <w:t>ouncil approval</w:t>
              </w:r>
            </w:ins>
          </w:p>
        </w:tc>
        <w:tc>
          <w:tcPr>
            <w:tcW w:w="1625" w:type="dxa"/>
            <w:vAlign w:val="center"/>
            <w:tcPrChange w:id="140" w:author="Trainor, Neil" w:date="2012-09-08T00:51:00Z">
              <w:tcPr>
                <w:tcW w:w="1625" w:type="dxa"/>
                <w:vAlign w:val="center"/>
              </w:tcPr>
            </w:tcPrChange>
          </w:tcPr>
          <w:p w:rsidR="005B12D1" w:rsidRPr="00E86630" w:rsidRDefault="005B12D1" w:rsidP="005B12D1">
            <w:pPr>
              <w:spacing w:before="40" w:after="40"/>
              <w:rPr>
                <w:rFonts w:cs="Arial"/>
                <w:szCs w:val="22"/>
              </w:rPr>
            </w:pPr>
            <w:r w:rsidRPr="00E86630">
              <w:rPr>
                <w:rFonts w:cs="Arial"/>
                <w:szCs w:val="22"/>
              </w:rPr>
              <w:t>5.3</w:t>
            </w:r>
          </w:p>
        </w:tc>
      </w:tr>
      <w:tr w:rsidR="005B12D1" w:rsidRPr="00F01C01" w:rsidTr="00DD2831">
        <w:tblPrEx>
          <w:tblW w:w="9773" w:type="dxa"/>
          <w:jc w:val="center"/>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141" w:author="Trainor, Neil" w:date="2012-09-08T00:51:00Z">
            <w:tblPrEx>
              <w:tblW w:w="9773" w:type="dxa"/>
              <w:jc w:val="center"/>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cantSplit/>
          <w:jc w:val="center"/>
          <w:trPrChange w:id="142" w:author="Trainor, Neil" w:date="2012-09-08T00:51:00Z">
            <w:trPr>
              <w:cantSplit/>
              <w:jc w:val="center"/>
            </w:trPr>
          </w:trPrChange>
        </w:trPr>
        <w:tc>
          <w:tcPr>
            <w:tcW w:w="4820" w:type="dxa"/>
            <w:shd w:val="clear" w:color="auto" w:fill="auto"/>
            <w:vAlign w:val="center"/>
            <w:tcPrChange w:id="143" w:author="Trainor, Neil" w:date="2012-09-08T00:51:00Z">
              <w:tcPr>
                <w:tcW w:w="4820" w:type="dxa"/>
                <w:shd w:val="clear" w:color="auto" w:fill="auto"/>
                <w:vAlign w:val="center"/>
              </w:tcPr>
            </w:tcPrChange>
          </w:tcPr>
          <w:p w:rsidR="005B12D1" w:rsidRPr="00E86630" w:rsidRDefault="005B12D1" w:rsidP="005B12D1">
            <w:pPr>
              <w:pStyle w:val="TableList1"/>
              <w:rPr>
                <w:rFonts w:cs="Arial"/>
              </w:rPr>
            </w:pPr>
            <w:r w:rsidRPr="00E86630">
              <w:rPr>
                <w:rFonts w:cs="Arial"/>
              </w:rPr>
              <w:t>Produce a position paper on the need for mandatory training for VTSOs, including certification / accreditation and encourage member states to support this initiative at IMO</w:t>
            </w:r>
          </w:p>
        </w:tc>
        <w:tc>
          <w:tcPr>
            <w:tcW w:w="1559" w:type="dxa"/>
            <w:shd w:val="clear" w:color="auto" w:fill="auto"/>
            <w:vAlign w:val="center"/>
            <w:tcPrChange w:id="144" w:author="Trainor, Neil" w:date="2012-09-08T00:51:00Z">
              <w:tcPr>
                <w:tcW w:w="1559" w:type="dxa"/>
                <w:shd w:val="clear" w:color="auto" w:fill="auto"/>
                <w:vAlign w:val="center"/>
              </w:tcPr>
            </w:tcPrChange>
          </w:tcPr>
          <w:p w:rsidR="005B12D1" w:rsidRPr="00E86630" w:rsidRDefault="005B12D1" w:rsidP="005B12D1">
            <w:pPr>
              <w:spacing w:before="40" w:after="40"/>
              <w:jc w:val="center"/>
              <w:rPr>
                <w:rFonts w:cs="Arial"/>
                <w:szCs w:val="22"/>
              </w:rPr>
            </w:pPr>
            <w:r w:rsidRPr="00E86630">
              <w:rPr>
                <w:rFonts w:cs="Arial"/>
                <w:szCs w:val="22"/>
              </w:rPr>
              <w:t>2</w:t>
            </w:r>
          </w:p>
        </w:tc>
        <w:tc>
          <w:tcPr>
            <w:tcW w:w="1769" w:type="dxa"/>
            <w:shd w:val="clear" w:color="auto" w:fill="auto"/>
            <w:tcPrChange w:id="145" w:author="Trainor, Neil" w:date="2012-09-08T00:51:00Z">
              <w:tcPr>
                <w:tcW w:w="1769" w:type="dxa"/>
                <w:shd w:val="clear" w:color="auto" w:fill="auto"/>
                <w:vAlign w:val="center"/>
              </w:tcPr>
            </w:tcPrChange>
          </w:tcPr>
          <w:p w:rsidR="005B12D1" w:rsidRPr="00E86630" w:rsidRDefault="005B12D1" w:rsidP="00DD2831">
            <w:pPr>
              <w:spacing w:before="40" w:after="40"/>
              <w:rPr>
                <w:rFonts w:cs="Arial"/>
                <w:strike/>
                <w:szCs w:val="22"/>
              </w:rPr>
            </w:pPr>
          </w:p>
        </w:tc>
        <w:tc>
          <w:tcPr>
            <w:tcW w:w="1625" w:type="dxa"/>
            <w:vAlign w:val="center"/>
            <w:tcPrChange w:id="146" w:author="Trainor, Neil" w:date="2012-09-08T00:51:00Z">
              <w:tcPr>
                <w:tcW w:w="1625" w:type="dxa"/>
                <w:vAlign w:val="center"/>
              </w:tcPr>
            </w:tcPrChange>
          </w:tcPr>
          <w:p w:rsidR="005B12D1" w:rsidRPr="00E86630" w:rsidRDefault="005B12D1" w:rsidP="005B12D1">
            <w:pPr>
              <w:spacing w:before="40" w:after="40"/>
              <w:rPr>
                <w:rFonts w:cs="Arial"/>
                <w:szCs w:val="22"/>
              </w:rPr>
            </w:pPr>
            <w:r w:rsidRPr="00E86630">
              <w:rPr>
                <w:rFonts w:cs="Arial"/>
                <w:szCs w:val="22"/>
              </w:rPr>
              <w:t>10.4, 10.8, 15.3</w:t>
            </w:r>
          </w:p>
        </w:tc>
      </w:tr>
      <w:tr w:rsidR="005B12D1" w:rsidRPr="00F01C01" w:rsidTr="00DD2831">
        <w:tblPrEx>
          <w:tblW w:w="9773" w:type="dxa"/>
          <w:jc w:val="center"/>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147" w:author="Trainor, Neil" w:date="2012-09-08T00:51:00Z">
            <w:tblPrEx>
              <w:tblW w:w="9773" w:type="dxa"/>
              <w:jc w:val="center"/>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cantSplit/>
          <w:jc w:val="center"/>
          <w:trPrChange w:id="148" w:author="Trainor, Neil" w:date="2012-09-08T00:51:00Z">
            <w:trPr>
              <w:cantSplit/>
              <w:jc w:val="center"/>
            </w:trPr>
          </w:trPrChange>
        </w:trPr>
        <w:tc>
          <w:tcPr>
            <w:tcW w:w="4820" w:type="dxa"/>
            <w:shd w:val="clear" w:color="auto" w:fill="auto"/>
            <w:vAlign w:val="center"/>
            <w:tcPrChange w:id="149" w:author="Trainor, Neil" w:date="2012-09-08T00:51:00Z">
              <w:tcPr>
                <w:tcW w:w="4820" w:type="dxa"/>
                <w:shd w:val="clear" w:color="auto" w:fill="auto"/>
                <w:vAlign w:val="center"/>
              </w:tcPr>
            </w:tcPrChange>
          </w:tcPr>
          <w:p w:rsidR="005B12D1" w:rsidRPr="00E86630" w:rsidRDefault="005B12D1" w:rsidP="005B12D1">
            <w:pPr>
              <w:pStyle w:val="TableList1"/>
              <w:rPr>
                <w:rFonts w:cs="Arial"/>
              </w:rPr>
            </w:pPr>
            <w:r w:rsidRPr="00E86630">
              <w:rPr>
                <w:rFonts w:cs="Arial"/>
              </w:rPr>
              <w:t>Produce a recommendation on training and certification standards for Navigating Officers participating in a VTS for further delivery to IMO.</w:t>
            </w:r>
          </w:p>
        </w:tc>
        <w:tc>
          <w:tcPr>
            <w:tcW w:w="1559" w:type="dxa"/>
            <w:shd w:val="clear" w:color="auto" w:fill="auto"/>
            <w:vAlign w:val="center"/>
            <w:tcPrChange w:id="150" w:author="Trainor, Neil" w:date="2012-09-08T00:51:00Z">
              <w:tcPr>
                <w:tcW w:w="1559" w:type="dxa"/>
                <w:shd w:val="clear" w:color="auto" w:fill="auto"/>
                <w:vAlign w:val="center"/>
              </w:tcPr>
            </w:tcPrChange>
          </w:tcPr>
          <w:p w:rsidR="005B12D1" w:rsidRPr="00E86630" w:rsidRDefault="005B12D1" w:rsidP="005B12D1">
            <w:pPr>
              <w:spacing w:before="40" w:after="40"/>
              <w:jc w:val="center"/>
              <w:rPr>
                <w:rFonts w:cs="Arial"/>
                <w:szCs w:val="22"/>
              </w:rPr>
            </w:pPr>
            <w:r w:rsidRPr="00E86630">
              <w:rPr>
                <w:rFonts w:cs="Arial"/>
                <w:szCs w:val="22"/>
              </w:rPr>
              <w:t>3</w:t>
            </w:r>
          </w:p>
        </w:tc>
        <w:tc>
          <w:tcPr>
            <w:tcW w:w="1769" w:type="dxa"/>
            <w:shd w:val="clear" w:color="auto" w:fill="auto"/>
            <w:tcPrChange w:id="151" w:author="Trainor, Neil" w:date="2012-09-08T00:51:00Z">
              <w:tcPr>
                <w:tcW w:w="1769" w:type="dxa"/>
                <w:shd w:val="clear" w:color="auto" w:fill="auto"/>
                <w:vAlign w:val="center"/>
              </w:tcPr>
            </w:tcPrChange>
          </w:tcPr>
          <w:p w:rsidR="005B12D1" w:rsidRPr="00E86630" w:rsidRDefault="005B12D1" w:rsidP="00DD2831">
            <w:pPr>
              <w:spacing w:before="40" w:after="40"/>
              <w:rPr>
                <w:rFonts w:cs="Arial"/>
                <w:szCs w:val="22"/>
              </w:rPr>
            </w:pPr>
          </w:p>
        </w:tc>
        <w:tc>
          <w:tcPr>
            <w:tcW w:w="1625" w:type="dxa"/>
            <w:vAlign w:val="center"/>
            <w:tcPrChange w:id="152" w:author="Trainor, Neil" w:date="2012-09-08T00:51:00Z">
              <w:tcPr>
                <w:tcW w:w="1625" w:type="dxa"/>
                <w:vAlign w:val="center"/>
              </w:tcPr>
            </w:tcPrChange>
          </w:tcPr>
          <w:p w:rsidR="005B12D1" w:rsidRPr="00E86630" w:rsidRDefault="005B12D1" w:rsidP="005B12D1">
            <w:pPr>
              <w:spacing w:before="40" w:after="40"/>
              <w:rPr>
                <w:rFonts w:cs="Arial"/>
                <w:szCs w:val="22"/>
              </w:rPr>
            </w:pPr>
            <w:r w:rsidRPr="00E86630">
              <w:rPr>
                <w:rFonts w:cs="Arial"/>
                <w:szCs w:val="22"/>
              </w:rPr>
              <w:t>15.3</w:t>
            </w:r>
          </w:p>
        </w:tc>
      </w:tr>
      <w:tr w:rsidR="005B12D1" w:rsidRPr="00F01C01" w:rsidTr="00DD2831">
        <w:tblPrEx>
          <w:tblW w:w="9773" w:type="dxa"/>
          <w:jc w:val="center"/>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153" w:author="Trainor, Neil" w:date="2012-09-08T00:51:00Z">
            <w:tblPrEx>
              <w:tblW w:w="9773" w:type="dxa"/>
              <w:jc w:val="center"/>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cantSplit/>
          <w:jc w:val="center"/>
          <w:trPrChange w:id="154" w:author="Trainor, Neil" w:date="2012-09-08T00:51:00Z">
            <w:trPr>
              <w:cantSplit/>
              <w:jc w:val="center"/>
            </w:trPr>
          </w:trPrChange>
        </w:trPr>
        <w:tc>
          <w:tcPr>
            <w:tcW w:w="4820" w:type="dxa"/>
            <w:shd w:val="clear" w:color="auto" w:fill="auto"/>
            <w:vAlign w:val="center"/>
            <w:tcPrChange w:id="155" w:author="Trainor, Neil" w:date="2012-09-08T00:51:00Z">
              <w:tcPr>
                <w:tcW w:w="4820" w:type="dxa"/>
                <w:shd w:val="clear" w:color="auto" w:fill="auto"/>
                <w:vAlign w:val="center"/>
              </w:tcPr>
            </w:tcPrChange>
          </w:tcPr>
          <w:p w:rsidR="005B12D1" w:rsidRPr="00E86630" w:rsidRDefault="005B12D1" w:rsidP="005B12D1">
            <w:pPr>
              <w:pStyle w:val="TableList1"/>
              <w:rPr>
                <w:rFonts w:cs="Arial"/>
              </w:rPr>
            </w:pPr>
            <w:r w:rsidRPr="00E86630">
              <w:rPr>
                <w:rFonts w:cs="Arial"/>
              </w:rPr>
              <w:t xml:space="preserve">Specify VTS </w:t>
            </w:r>
            <w:r w:rsidRPr="00E86630">
              <w:rPr>
                <w:rFonts w:cs="Arial"/>
                <w:dstrike/>
                <w:szCs w:val="20"/>
              </w:rPr>
              <w:t>and other VTM</w:t>
            </w:r>
            <w:r w:rsidRPr="00E86630">
              <w:rPr>
                <w:rFonts w:cs="Arial"/>
              </w:rPr>
              <w:t xml:space="preserve"> related user needs in relation to the allocation of the radio frequency spectrum, for further delivery to the IMO and ITU.</w:t>
            </w:r>
          </w:p>
        </w:tc>
        <w:tc>
          <w:tcPr>
            <w:tcW w:w="1559" w:type="dxa"/>
            <w:shd w:val="clear" w:color="auto" w:fill="auto"/>
            <w:vAlign w:val="center"/>
            <w:tcPrChange w:id="156" w:author="Trainor, Neil" w:date="2012-09-08T00:51:00Z">
              <w:tcPr>
                <w:tcW w:w="1559" w:type="dxa"/>
                <w:shd w:val="clear" w:color="auto" w:fill="auto"/>
                <w:vAlign w:val="center"/>
              </w:tcPr>
            </w:tcPrChange>
          </w:tcPr>
          <w:p w:rsidR="005B12D1" w:rsidRPr="00E86630" w:rsidRDefault="005B12D1" w:rsidP="005B12D1">
            <w:pPr>
              <w:spacing w:before="40" w:after="40"/>
              <w:jc w:val="center"/>
              <w:rPr>
                <w:rFonts w:cs="Arial"/>
                <w:szCs w:val="22"/>
              </w:rPr>
            </w:pPr>
            <w:r w:rsidRPr="00E86630">
              <w:rPr>
                <w:rFonts w:cs="Arial"/>
                <w:szCs w:val="22"/>
              </w:rPr>
              <w:t>4</w:t>
            </w:r>
          </w:p>
        </w:tc>
        <w:tc>
          <w:tcPr>
            <w:tcW w:w="1769" w:type="dxa"/>
            <w:shd w:val="clear" w:color="auto" w:fill="auto"/>
            <w:tcPrChange w:id="157" w:author="Trainor, Neil" w:date="2012-09-08T00:51:00Z">
              <w:tcPr>
                <w:tcW w:w="1769" w:type="dxa"/>
                <w:shd w:val="clear" w:color="auto" w:fill="auto"/>
                <w:vAlign w:val="center"/>
              </w:tcPr>
            </w:tcPrChange>
          </w:tcPr>
          <w:p w:rsidR="005B12D1" w:rsidRPr="00EB44AC" w:rsidRDefault="00EB44AC" w:rsidP="00DD2831">
            <w:pPr>
              <w:spacing w:before="40" w:after="40"/>
              <w:rPr>
                <w:rFonts w:cs="Arial"/>
                <w:sz w:val="20"/>
                <w:szCs w:val="20"/>
                <w:rPrChange w:id="158" w:author="Trainor, Neil" w:date="2012-09-08T02:34:00Z">
                  <w:rPr>
                    <w:rFonts w:cs="Arial"/>
                    <w:strike/>
                    <w:szCs w:val="22"/>
                  </w:rPr>
                </w:rPrChange>
              </w:rPr>
            </w:pPr>
            <w:ins w:id="159" w:author="Trainor, Neil" w:date="2012-09-08T02:33:00Z">
              <w:r w:rsidRPr="00EB44AC">
                <w:rPr>
                  <w:rFonts w:cs="Arial"/>
                  <w:sz w:val="20"/>
                  <w:szCs w:val="20"/>
                  <w:highlight w:val="yellow"/>
                  <w:rPrChange w:id="160" w:author="Trainor, Neil" w:date="2012-09-08T02:34:00Z">
                    <w:rPr>
                      <w:rFonts w:cs="Arial"/>
                      <w:strike/>
                      <w:szCs w:val="22"/>
                    </w:rPr>
                  </w:rPrChange>
                </w:rPr>
                <w:t xml:space="preserve">Completed at VTS34 – </w:t>
              </w:r>
              <w:proofErr w:type="gramStart"/>
              <w:r w:rsidRPr="00EB44AC">
                <w:rPr>
                  <w:rFonts w:cs="Arial"/>
                  <w:sz w:val="20"/>
                  <w:szCs w:val="20"/>
                  <w:highlight w:val="yellow"/>
                  <w:rPrChange w:id="161" w:author="Trainor, Neil" w:date="2012-09-08T02:34:00Z">
                    <w:rPr>
                      <w:rFonts w:cs="Arial"/>
                      <w:strike/>
                      <w:szCs w:val="22"/>
                    </w:rPr>
                  </w:rPrChange>
                </w:rPr>
                <w:t>Council ??</w:t>
              </w:r>
            </w:ins>
            <w:proofErr w:type="gramEnd"/>
          </w:p>
        </w:tc>
        <w:tc>
          <w:tcPr>
            <w:tcW w:w="1625" w:type="dxa"/>
            <w:vAlign w:val="center"/>
            <w:tcPrChange w:id="162" w:author="Trainor, Neil" w:date="2012-09-08T00:51:00Z">
              <w:tcPr>
                <w:tcW w:w="1625" w:type="dxa"/>
                <w:vAlign w:val="center"/>
              </w:tcPr>
            </w:tcPrChange>
          </w:tcPr>
          <w:p w:rsidR="005B12D1" w:rsidRPr="00E86630" w:rsidRDefault="005B12D1" w:rsidP="005B12D1">
            <w:pPr>
              <w:spacing w:before="40" w:after="40"/>
              <w:rPr>
                <w:rFonts w:cs="Arial"/>
                <w:szCs w:val="22"/>
              </w:rPr>
            </w:pPr>
          </w:p>
        </w:tc>
      </w:tr>
      <w:tr w:rsidR="005B12D1" w:rsidRPr="00F01C01" w:rsidTr="00DD2831">
        <w:tblPrEx>
          <w:tblW w:w="9773" w:type="dxa"/>
          <w:jc w:val="center"/>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163" w:author="Trainor, Neil" w:date="2012-09-08T00:51:00Z">
            <w:tblPrEx>
              <w:tblW w:w="9773" w:type="dxa"/>
              <w:jc w:val="center"/>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cantSplit/>
          <w:jc w:val="center"/>
          <w:trPrChange w:id="164" w:author="Trainor, Neil" w:date="2012-09-08T00:51:00Z">
            <w:trPr>
              <w:cantSplit/>
              <w:jc w:val="center"/>
            </w:trPr>
          </w:trPrChange>
        </w:trPr>
        <w:tc>
          <w:tcPr>
            <w:tcW w:w="4820" w:type="dxa"/>
            <w:shd w:val="clear" w:color="auto" w:fill="auto"/>
            <w:vAlign w:val="center"/>
            <w:tcPrChange w:id="165" w:author="Trainor, Neil" w:date="2012-09-08T00:51:00Z">
              <w:tcPr>
                <w:tcW w:w="4820" w:type="dxa"/>
                <w:shd w:val="clear" w:color="auto" w:fill="auto"/>
                <w:vAlign w:val="center"/>
              </w:tcPr>
            </w:tcPrChange>
          </w:tcPr>
          <w:p w:rsidR="005B12D1" w:rsidRPr="00E86630" w:rsidRDefault="005B12D1" w:rsidP="005B12D1">
            <w:pPr>
              <w:pStyle w:val="TableList1"/>
              <w:rPr>
                <w:rFonts w:cs="Arial"/>
              </w:rPr>
            </w:pPr>
            <w:r w:rsidRPr="00E86630">
              <w:rPr>
                <w:rFonts w:cs="Arial"/>
              </w:rPr>
              <w:t>Consider developing a separate and distinct VTS Training Manual to complement the V-103 Model courses.</w:t>
            </w:r>
          </w:p>
        </w:tc>
        <w:tc>
          <w:tcPr>
            <w:tcW w:w="1559" w:type="dxa"/>
            <w:shd w:val="clear" w:color="auto" w:fill="auto"/>
            <w:vAlign w:val="center"/>
            <w:tcPrChange w:id="166" w:author="Trainor, Neil" w:date="2012-09-08T00:51:00Z">
              <w:tcPr>
                <w:tcW w:w="1559" w:type="dxa"/>
                <w:shd w:val="clear" w:color="auto" w:fill="auto"/>
                <w:vAlign w:val="center"/>
              </w:tcPr>
            </w:tcPrChange>
          </w:tcPr>
          <w:p w:rsidR="005B12D1" w:rsidRPr="00E86630" w:rsidRDefault="005B12D1" w:rsidP="005B12D1">
            <w:pPr>
              <w:spacing w:before="40" w:after="40"/>
              <w:jc w:val="center"/>
              <w:rPr>
                <w:rFonts w:cs="Arial"/>
                <w:szCs w:val="22"/>
              </w:rPr>
            </w:pPr>
            <w:r w:rsidRPr="00E86630">
              <w:rPr>
                <w:rFonts w:cs="Arial"/>
                <w:szCs w:val="22"/>
              </w:rPr>
              <w:t>5</w:t>
            </w:r>
          </w:p>
        </w:tc>
        <w:tc>
          <w:tcPr>
            <w:tcW w:w="1769" w:type="dxa"/>
            <w:shd w:val="clear" w:color="auto" w:fill="auto"/>
            <w:tcPrChange w:id="167" w:author="Trainor, Neil" w:date="2012-09-08T00:51:00Z">
              <w:tcPr>
                <w:tcW w:w="1769" w:type="dxa"/>
                <w:shd w:val="clear" w:color="auto" w:fill="auto"/>
                <w:vAlign w:val="center"/>
              </w:tcPr>
            </w:tcPrChange>
          </w:tcPr>
          <w:p w:rsidR="005B12D1" w:rsidRPr="00E86630" w:rsidRDefault="005B12D1" w:rsidP="00DD2831">
            <w:pPr>
              <w:spacing w:before="40" w:after="40"/>
              <w:rPr>
                <w:rFonts w:cs="Arial"/>
                <w:strike/>
                <w:szCs w:val="22"/>
              </w:rPr>
            </w:pPr>
          </w:p>
        </w:tc>
        <w:tc>
          <w:tcPr>
            <w:tcW w:w="1625" w:type="dxa"/>
            <w:vAlign w:val="center"/>
            <w:tcPrChange w:id="168" w:author="Trainor, Neil" w:date="2012-09-08T00:51:00Z">
              <w:tcPr>
                <w:tcW w:w="1625" w:type="dxa"/>
                <w:vAlign w:val="center"/>
              </w:tcPr>
            </w:tcPrChange>
          </w:tcPr>
          <w:p w:rsidR="005B12D1" w:rsidRPr="00E86630" w:rsidRDefault="005B12D1" w:rsidP="005B12D1">
            <w:pPr>
              <w:spacing w:before="40" w:after="40"/>
              <w:rPr>
                <w:rFonts w:cs="Arial"/>
                <w:szCs w:val="22"/>
              </w:rPr>
            </w:pPr>
            <w:r w:rsidRPr="00E86630">
              <w:rPr>
                <w:rFonts w:cs="Arial"/>
                <w:szCs w:val="22"/>
              </w:rPr>
              <w:t>3.4, 5.3, 10.4</w:t>
            </w:r>
          </w:p>
        </w:tc>
      </w:tr>
      <w:tr w:rsidR="005B12D1" w:rsidRPr="00F01C01" w:rsidTr="00DD2831">
        <w:tblPrEx>
          <w:tblW w:w="9773" w:type="dxa"/>
          <w:jc w:val="center"/>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169" w:author="Trainor, Neil" w:date="2012-09-08T00:51:00Z">
            <w:tblPrEx>
              <w:tblW w:w="9773" w:type="dxa"/>
              <w:jc w:val="center"/>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cantSplit/>
          <w:jc w:val="center"/>
          <w:trPrChange w:id="170" w:author="Trainor, Neil" w:date="2012-09-08T00:51:00Z">
            <w:trPr>
              <w:cantSplit/>
              <w:jc w:val="center"/>
            </w:trPr>
          </w:trPrChange>
        </w:trPr>
        <w:tc>
          <w:tcPr>
            <w:tcW w:w="4820" w:type="dxa"/>
            <w:shd w:val="clear" w:color="auto" w:fill="auto"/>
            <w:vAlign w:val="center"/>
            <w:tcPrChange w:id="171" w:author="Trainor, Neil" w:date="2012-09-08T00:51:00Z">
              <w:tcPr>
                <w:tcW w:w="4820" w:type="dxa"/>
                <w:shd w:val="clear" w:color="auto" w:fill="auto"/>
                <w:vAlign w:val="center"/>
              </w:tcPr>
            </w:tcPrChange>
          </w:tcPr>
          <w:p w:rsidR="005B12D1" w:rsidRPr="00E86630" w:rsidRDefault="005B12D1" w:rsidP="005B12D1">
            <w:pPr>
              <w:pStyle w:val="TableList1"/>
              <w:rPr>
                <w:rFonts w:cs="Arial"/>
              </w:rPr>
            </w:pPr>
            <w:r w:rsidRPr="00E86630">
              <w:rPr>
                <w:rFonts w:cs="Arial"/>
              </w:rPr>
              <w:t>Co-ordinate work required to update the NAVGUIDE</w:t>
            </w:r>
          </w:p>
        </w:tc>
        <w:tc>
          <w:tcPr>
            <w:tcW w:w="1559" w:type="dxa"/>
            <w:shd w:val="clear" w:color="auto" w:fill="auto"/>
            <w:vAlign w:val="center"/>
            <w:tcPrChange w:id="172" w:author="Trainor, Neil" w:date="2012-09-08T00:51:00Z">
              <w:tcPr>
                <w:tcW w:w="1559" w:type="dxa"/>
                <w:shd w:val="clear" w:color="auto" w:fill="auto"/>
                <w:vAlign w:val="center"/>
              </w:tcPr>
            </w:tcPrChange>
          </w:tcPr>
          <w:p w:rsidR="005B12D1" w:rsidRPr="00E86630" w:rsidRDefault="005B12D1" w:rsidP="005B12D1">
            <w:pPr>
              <w:spacing w:before="40" w:after="40"/>
              <w:jc w:val="center"/>
              <w:rPr>
                <w:rFonts w:cs="Arial"/>
                <w:szCs w:val="22"/>
              </w:rPr>
            </w:pPr>
            <w:del w:id="173" w:author="Trainor, Neil" w:date="2012-09-08T00:55:00Z">
              <w:r w:rsidRPr="00DD2831" w:rsidDel="00DD2831">
                <w:rPr>
                  <w:rFonts w:cs="Arial"/>
                  <w:szCs w:val="22"/>
                  <w:highlight w:val="yellow"/>
                  <w:rPrChange w:id="174" w:author="Trainor, Neil" w:date="2012-09-08T00:55:00Z">
                    <w:rPr>
                      <w:rFonts w:cs="Arial"/>
                      <w:szCs w:val="22"/>
                    </w:rPr>
                  </w:rPrChange>
                </w:rPr>
                <w:delText>2</w:delText>
              </w:r>
            </w:del>
            <w:ins w:id="175" w:author="Trainor, Neil" w:date="2012-09-08T00:55:00Z">
              <w:r w:rsidR="00DD2831" w:rsidRPr="00DD2831">
                <w:rPr>
                  <w:rFonts w:cs="Arial"/>
                  <w:szCs w:val="22"/>
                  <w:highlight w:val="yellow"/>
                  <w:rPrChange w:id="176" w:author="Trainor, Neil" w:date="2012-09-08T00:55:00Z">
                    <w:rPr>
                      <w:rFonts w:cs="Arial"/>
                      <w:szCs w:val="22"/>
                    </w:rPr>
                  </w:rPrChange>
                </w:rPr>
                <w:t>3</w:t>
              </w:r>
            </w:ins>
          </w:p>
        </w:tc>
        <w:tc>
          <w:tcPr>
            <w:tcW w:w="1769" w:type="dxa"/>
            <w:shd w:val="clear" w:color="auto" w:fill="auto"/>
            <w:tcPrChange w:id="177" w:author="Trainor, Neil" w:date="2012-09-08T00:51:00Z">
              <w:tcPr>
                <w:tcW w:w="1769" w:type="dxa"/>
                <w:shd w:val="clear" w:color="auto" w:fill="auto"/>
                <w:vAlign w:val="center"/>
              </w:tcPr>
            </w:tcPrChange>
          </w:tcPr>
          <w:p w:rsidR="005B12D1" w:rsidRPr="00E86630" w:rsidRDefault="005B12D1" w:rsidP="00DD2831">
            <w:pPr>
              <w:spacing w:before="40" w:after="40"/>
              <w:rPr>
                <w:rFonts w:cs="Arial"/>
                <w:strike/>
                <w:szCs w:val="22"/>
              </w:rPr>
            </w:pPr>
          </w:p>
        </w:tc>
        <w:tc>
          <w:tcPr>
            <w:tcW w:w="1625" w:type="dxa"/>
            <w:vAlign w:val="center"/>
            <w:tcPrChange w:id="178" w:author="Trainor, Neil" w:date="2012-09-08T00:51:00Z">
              <w:tcPr>
                <w:tcW w:w="1625" w:type="dxa"/>
                <w:vAlign w:val="center"/>
              </w:tcPr>
            </w:tcPrChange>
          </w:tcPr>
          <w:p w:rsidR="005B12D1" w:rsidRPr="00E86630" w:rsidRDefault="005B12D1" w:rsidP="005B12D1">
            <w:pPr>
              <w:spacing w:before="40" w:after="40"/>
              <w:rPr>
                <w:rFonts w:cs="Arial"/>
                <w:szCs w:val="22"/>
              </w:rPr>
            </w:pPr>
          </w:p>
        </w:tc>
      </w:tr>
      <w:tr w:rsidR="005B12D1" w:rsidRPr="00F01C01" w:rsidTr="00DD2831">
        <w:tblPrEx>
          <w:tblW w:w="9773" w:type="dxa"/>
          <w:jc w:val="center"/>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179" w:author="Trainor, Neil" w:date="2012-09-08T00:51:00Z">
            <w:tblPrEx>
              <w:tblW w:w="9773" w:type="dxa"/>
              <w:jc w:val="center"/>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cantSplit/>
          <w:jc w:val="center"/>
          <w:trPrChange w:id="180" w:author="Trainor, Neil" w:date="2012-09-08T00:51:00Z">
            <w:trPr>
              <w:cantSplit/>
              <w:jc w:val="center"/>
            </w:trPr>
          </w:trPrChange>
        </w:trPr>
        <w:tc>
          <w:tcPr>
            <w:tcW w:w="4820" w:type="dxa"/>
            <w:shd w:val="clear" w:color="auto" w:fill="auto"/>
            <w:vAlign w:val="center"/>
            <w:tcPrChange w:id="181" w:author="Trainor, Neil" w:date="2012-09-08T00:51:00Z">
              <w:tcPr>
                <w:tcW w:w="4820" w:type="dxa"/>
                <w:shd w:val="clear" w:color="auto" w:fill="auto"/>
                <w:vAlign w:val="center"/>
              </w:tcPr>
            </w:tcPrChange>
          </w:tcPr>
          <w:p w:rsidR="005B12D1" w:rsidRPr="00E86630" w:rsidRDefault="005B12D1" w:rsidP="005B12D1">
            <w:pPr>
              <w:pStyle w:val="TableList1"/>
              <w:rPr>
                <w:rFonts w:cs="Arial"/>
              </w:rPr>
            </w:pPr>
            <w:r w:rsidRPr="00E86630">
              <w:rPr>
                <w:rFonts w:cs="Arial"/>
              </w:rPr>
              <w:t>Produce a Guideline on refresher training and revalidation</w:t>
            </w:r>
          </w:p>
        </w:tc>
        <w:tc>
          <w:tcPr>
            <w:tcW w:w="1559" w:type="dxa"/>
            <w:shd w:val="clear" w:color="auto" w:fill="auto"/>
            <w:vAlign w:val="center"/>
            <w:tcPrChange w:id="182" w:author="Trainor, Neil" w:date="2012-09-08T00:51:00Z">
              <w:tcPr>
                <w:tcW w:w="1559" w:type="dxa"/>
                <w:shd w:val="clear" w:color="auto" w:fill="auto"/>
                <w:vAlign w:val="center"/>
              </w:tcPr>
            </w:tcPrChange>
          </w:tcPr>
          <w:p w:rsidR="005B12D1" w:rsidRPr="00E86630" w:rsidRDefault="005B12D1" w:rsidP="005B12D1">
            <w:pPr>
              <w:spacing w:before="40" w:after="40"/>
              <w:jc w:val="center"/>
              <w:rPr>
                <w:rFonts w:cs="Arial"/>
                <w:szCs w:val="22"/>
              </w:rPr>
            </w:pPr>
            <w:r w:rsidRPr="00E86630">
              <w:rPr>
                <w:rFonts w:cs="Arial"/>
                <w:szCs w:val="22"/>
              </w:rPr>
              <w:t>4</w:t>
            </w:r>
          </w:p>
        </w:tc>
        <w:tc>
          <w:tcPr>
            <w:tcW w:w="1769" w:type="dxa"/>
            <w:shd w:val="clear" w:color="auto" w:fill="auto"/>
            <w:tcPrChange w:id="183" w:author="Trainor, Neil" w:date="2012-09-08T00:51:00Z">
              <w:tcPr>
                <w:tcW w:w="1769" w:type="dxa"/>
                <w:shd w:val="clear" w:color="auto" w:fill="auto"/>
                <w:vAlign w:val="center"/>
              </w:tcPr>
            </w:tcPrChange>
          </w:tcPr>
          <w:p w:rsidR="005B12D1" w:rsidRPr="00E86630" w:rsidRDefault="005B12D1" w:rsidP="00DD2831">
            <w:pPr>
              <w:spacing w:before="40" w:after="40"/>
              <w:rPr>
                <w:rFonts w:cs="Arial"/>
                <w:strike/>
                <w:szCs w:val="22"/>
              </w:rPr>
            </w:pPr>
          </w:p>
        </w:tc>
        <w:tc>
          <w:tcPr>
            <w:tcW w:w="1625" w:type="dxa"/>
            <w:vAlign w:val="center"/>
            <w:tcPrChange w:id="184" w:author="Trainor, Neil" w:date="2012-09-08T00:51:00Z">
              <w:tcPr>
                <w:tcW w:w="1625" w:type="dxa"/>
                <w:vAlign w:val="center"/>
              </w:tcPr>
            </w:tcPrChange>
          </w:tcPr>
          <w:p w:rsidR="005B12D1" w:rsidRPr="00E86630" w:rsidRDefault="005B12D1" w:rsidP="005B12D1">
            <w:pPr>
              <w:spacing w:before="40" w:after="40"/>
              <w:rPr>
                <w:rFonts w:cs="Arial"/>
                <w:szCs w:val="22"/>
              </w:rPr>
            </w:pPr>
            <w:r w:rsidRPr="00E86630">
              <w:rPr>
                <w:rFonts w:cs="Arial"/>
                <w:szCs w:val="22"/>
              </w:rPr>
              <w:t>3.4, 5.8, 10.4, 15.3, 18.1</w:t>
            </w:r>
          </w:p>
        </w:tc>
      </w:tr>
      <w:tr w:rsidR="005B12D1" w:rsidRPr="00F01C01" w:rsidTr="00DD2831">
        <w:tblPrEx>
          <w:tblW w:w="9773" w:type="dxa"/>
          <w:jc w:val="center"/>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185" w:author="Trainor, Neil" w:date="2012-09-08T00:51:00Z">
            <w:tblPrEx>
              <w:tblW w:w="9773" w:type="dxa"/>
              <w:jc w:val="center"/>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cantSplit/>
          <w:jc w:val="center"/>
          <w:trPrChange w:id="186" w:author="Trainor, Neil" w:date="2012-09-08T00:51:00Z">
            <w:trPr>
              <w:cantSplit/>
              <w:jc w:val="center"/>
            </w:trPr>
          </w:trPrChange>
        </w:trPr>
        <w:tc>
          <w:tcPr>
            <w:tcW w:w="4820" w:type="dxa"/>
            <w:shd w:val="clear" w:color="auto" w:fill="auto"/>
            <w:vAlign w:val="center"/>
            <w:tcPrChange w:id="187" w:author="Trainor, Neil" w:date="2012-09-08T00:51:00Z">
              <w:tcPr>
                <w:tcW w:w="4820" w:type="dxa"/>
                <w:shd w:val="clear" w:color="auto" w:fill="auto"/>
                <w:vAlign w:val="center"/>
              </w:tcPr>
            </w:tcPrChange>
          </w:tcPr>
          <w:p w:rsidR="005B12D1" w:rsidRPr="00E86630" w:rsidRDefault="005B12D1" w:rsidP="005B12D1">
            <w:pPr>
              <w:pStyle w:val="TableList1"/>
              <w:rPr>
                <w:rFonts w:cs="Arial"/>
              </w:rPr>
            </w:pPr>
            <w:r w:rsidRPr="00E86630">
              <w:t>Develop a Concept Paper on the ‘Needs for the future delivery of VTS’</w:t>
            </w:r>
          </w:p>
        </w:tc>
        <w:tc>
          <w:tcPr>
            <w:tcW w:w="1559" w:type="dxa"/>
            <w:shd w:val="clear" w:color="auto" w:fill="auto"/>
            <w:vAlign w:val="center"/>
            <w:tcPrChange w:id="188" w:author="Trainor, Neil" w:date="2012-09-08T00:51:00Z">
              <w:tcPr>
                <w:tcW w:w="1559" w:type="dxa"/>
                <w:shd w:val="clear" w:color="auto" w:fill="auto"/>
                <w:vAlign w:val="center"/>
              </w:tcPr>
            </w:tcPrChange>
          </w:tcPr>
          <w:p w:rsidR="005B12D1" w:rsidRPr="00E86630" w:rsidRDefault="005B12D1" w:rsidP="005B12D1">
            <w:pPr>
              <w:spacing w:before="40" w:after="40"/>
              <w:jc w:val="center"/>
              <w:rPr>
                <w:rFonts w:cs="Arial"/>
                <w:szCs w:val="22"/>
              </w:rPr>
            </w:pPr>
            <w:r w:rsidRPr="00E86630">
              <w:rPr>
                <w:rFonts w:cs="Arial"/>
                <w:szCs w:val="22"/>
              </w:rPr>
              <w:t>6</w:t>
            </w:r>
          </w:p>
        </w:tc>
        <w:tc>
          <w:tcPr>
            <w:tcW w:w="1769" w:type="dxa"/>
            <w:shd w:val="clear" w:color="auto" w:fill="auto"/>
            <w:tcPrChange w:id="189" w:author="Trainor, Neil" w:date="2012-09-08T00:51:00Z">
              <w:tcPr>
                <w:tcW w:w="1769" w:type="dxa"/>
                <w:shd w:val="clear" w:color="auto" w:fill="auto"/>
                <w:vAlign w:val="center"/>
              </w:tcPr>
            </w:tcPrChange>
          </w:tcPr>
          <w:p w:rsidR="005B12D1" w:rsidRPr="00E86630" w:rsidRDefault="005B12D1" w:rsidP="00DD2831">
            <w:pPr>
              <w:spacing w:before="40" w:after="40"/>
              <w:rPr>
                <w:rFonts w:cs="Arial"/>
                <w:strike/>
                <w:szCs w:val="22"/>
              </w:rPr>
            </w:pPr>
          </w:p>
        </w:tc>
        <w:tc>
          <w:tcPr>
            <w:tcW w:w="1625" w:type="dxa"/>
            <w:vAlign w:val="center"/>
            <w:tcPrChange w:id="190" w:author="Trainor, Neil" w:date="2012-09-08T00:51:00Z">
              <w:tcPr>
                <w:tcW w:w="1625" w:type="dxa"/>
                <w:vAlign w:val="center"/>
              </w:tcPr>
            </w:tcPrChange>
          </w:tcPr>
          <w:p w:rsidR="005B12D1" w:rsidRPr="00E86630" w:rsidRDefault="005B12D1" w:rsidP="005B12D1">
            <w:pPr>
              <w:spacing w:before="40" w:after="40"/>
              <w:rPr>
                <w:rFonts w:cs="Arial"/>
                <w:szCs w:val="22"/>
              </w:rPr>
            </w:pPr>
            <w:r w:rsidRPr="00E86630">
              <w:rPr>
                <w:rFonts w:cs="Arial"/>
                <w:bCs/>
                <w:szCs w:val="22"/>
              </w:rPr>
              <w:t>1.2</w:t>
            </w:r>
          </w:p>
        </w:tc>
      </w:tr>
    </w:tbl>
    <w:p w:rsidR="005B12D1" w:rsidRPr="00F01C01" w:rsidRDefault="005B12D1" w:rsidP="005B12D1"/>
    <w:p w:rsidR="005B12D1" w:rsidRPr="00F01C01" w:rsidRDefault="005B12D1" w:rsidP="005B12D1">
      <w:pPr>
        <w:spacing w:after="200" w:line="276" w:lineRule="auto"/>
      </w:pPr>
      <w:r w:rsidRPr="00F01C01">
        <w:t>Monitoring Items</w:t>
      </w:r>
    </w:p>
    <w:tbl>
      <w:tblPr>
        <w:tblW w:w="9679" w:type="dxa"/>
        <w:jc w:val="center"/>
        <w:tblInd w:w="-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000" w:firstRow="0" w:lastRow="0" w:firstColumn="0" w:lastColumn="0" w:noHBand="0" w:noVBand="0"/>
      </w:tblPr>
      <w:tblGrid>
        <w:gridCol w:w="4699"/>
        <w:gridCol w:w="1559"/>
        <w:gridCol w:w="2127"/>
        <w:gridCol w:w="1294"/>
      </w:tblGrid>
      <w:tr w:rsidR="005B12D1" w:rsidRPr="00F01C01" w:rsidTr="005B12D1">
        <w:trPr>
          <w:cantSplit/>
          <w:jc w:val="center"/>
        </w:trPr>
        <w:tc>
          <w:tcPr>
            <w:tcW w:w="4699" w:type="dxa"/>
            <w:tcBorders>
              <w:bottom w:val="thickThinSmallGap" w:sz="24" w:space="0" w:color="auto"/>
            </w:tcBorders>
            <w:vAlign w:val="center"/>
          </w:tcPr>
          <w:p w:rsidR="005B12D1" w:rsidRPr="00F01C01" w:rsidRDefault="005B12D1" w:rsidP="005B12D1">
            <w:pPr>
              <w:jc w:val="center"/>
            </w:pPr>
            <w:r w:rsidRPr="00F01C01">
              <w:t>Task</w:t>
            </w:r>
          </w:p>
        </w:tc>
        <w:tc>
          <w:tcPr>
            <w:tcW w:w="1559" w:type="dxa"/>
            <w:tcBorders>
              <w:bottom w:val="thickThinSmallGap" w:sz="24" w:space="0" w:color="auto"/>
            </w:tcBorders>
            <w:vAlign w:val="center"/>
          </w:tcPr>
          <w:p w:rsidR="005B12D1" w:rsidRPr="00F01C01" w:rsidRDefault="005B12D1" w:rsidP="005B12D1">
            <w:pPr>
              <w:jc w:val="center"/>
            </w:pPr>
            <w:r w:rsidRPr="00F01C01">
              <w:t>Duration</w:t>
            </w:r>
          </w:p>
        </w:tc>
        <w:tc>
          <w:tcPr>
            <w:tcW w:w="2127" w:type="dxa"/>
            <w:tcBorders>
              <w:bottom w:val="thickThinSmallGap" w:sz="24" w:space="0" w:color="auto"/>
            </w:tcBorders>
            <w:vAlign w:val="center"/>
          </w:tcPr>
          <w:p w:rsidR="005B12D1" w:rsidRPr="00F01C01" w:rsidRDefault="005B12D1" w:rsidP="005B12D1">
            <w:pPr>
              <w:jc w:val="center"/>
            </w:pPr>
            <w:r w:rsidRPr="00F01C01">
              <w:t>Rapporteur</w:t>
            </w:r>
          </w:p>
        </w:tc>
        <w:tc>
          <w:tcPr>
            <w:tcW w:w="1294" w:type="dxa"/>
            <w:tcBorders>
              <w:bottom w:val="thickThinSmallGap" w:sz="24" w:space="0" w:color="auto"/>
            </w:tcBorders>
            <w:vAlign w:val="center"/>
          </w:tcPr>
          <w:p w:rsidR="005B12D1" w:rsidRPr="00F01C01" w:rsidRDefault="005B12D1" w:rsidP="005B12D1">
            <w:pPr>
              <w:jc w:val="center"/>
            </w:pPr>
            <w:r w:rsidRPr="00F01C01">
              <w:t>Strategy Element(s)</w:t>
            </w:r>
          </w:p>
        </w:tc>
      </w:tr>
      <w:tr w:rsidR="005B12D1" w:rsidRPr="00F01C01" w:rsidTr="005B12D1">
        <w:trPr>
          <w:cantSplit/>
          <w:jc w:val="center"/>
        </w:trPr>
        <w:tc>
          <w:tcPr>
            <w:tcW w:w="4699" w:type="dxa"/>
            <w:tcBorders>
              <w:top w:val="thickThinSmallGap" w:sz="24" w:space="0" w:color="auto"/>
            </w:tcBorders>
            <w:vAlign w:val="center"/>
          </w:tcPr>
          <w:p w:rsidR="005B12D1" w:rsidRPr="00F01C01" w:rsidRDefault="005B12D1" w:rsidP="005B12D1">
            <w:pPr>
              <w:spacing w:before="60" w:after="60"/>
              <w:ind w:left="709" w:hanging="709"/>
              <w:rPr>
                <w:sz w:val="20"/>
              </w:rPr>
            </w:pPr>
            <w:r w:rsidRPr="00F01C01">
              <w:rPr>
                <w:sz w:val="20"/>
              </w:rPr>
              <w:t>M1</w:t>
            </w:r>
            <w:r w:rsidRPr="00F01C01">
              <w:rPr>
                <w:sz w:val="20"/>
              </w:rPr>
              <w:tab/>
              <w:t>Developments in e-learning, IALA World Wide Academy</w:t>
            </w:r>
          </w:p>
        </w:tc>
        <w:tc>
          <w:tcPr>
            <w:tcW w:w="1559" w:type="dxa"/>
            <w:tcBorders>
              <w:top w:val="thickThinSmallGap" w:sz="24" w:space="0" w:color="auto"/>
            </w:tcBorders>
            <w:vAlign w:val="center"/>
          </w:tcPr>
          <w:p w:rsidR="005B12D1" w:rsidRPr="00F01C01" w:rsidRDefault="005B12D1" w:rsidP="005B12D1">
            <w:pPr>
              <w:spacing w:before="60" w:after="60"/>
              <w:jc w:val="center"/>
              <w:rPr>
                <w:sz w:val="20"/>
              </w:rPr>
            </w:pPr>
            <w:r w:rsidRPr="00F01C01">
              <w:rPr>
                <w:sz w:val="20"/>
              </w:rPr>
              <w:t>Continuous</w:t>
            </w:r>
          </w:p>
        </w:tc>
        <w:tc>
          <w:tcPr>
            <w:tcW w:w="2127" w:type="dxa"/>
            <w:tcBorders>
              <w:top w:val="thickThinSmallGap" w:sz="24" w:space="0" w:color="auto"/>
            </w:tcBorders>
            <w:vAlign w:val="center"/>
          </w:tcPr>
          <w:p w:rsidR="005B12D1" w:rsidRPr="00F01C01" w:rsidRDefault="005B12D1" w:rsidP="005B12D1">
            <w:pPr>
              <w:spacing w:before="60" w:after="60"/>
              <w:jc w:val="center"/>
              <w:rPr>
                <w:sz w:val="20"/>
              </w:rPr>
            </w:pPr>
            <w:r w:rsidRPr="00F01C01">
              <w:rPr>
                <w:sz w:val="20"/>
              </w:rPr>
              <w:t>Stephen Bennett</w:t>
            </w:r>
          </w:p>
        </w:tc>
        <w:tc>
          <w:tcPr>
            <w:tcW w:w="1294" w:type="dxa"/>
            <w:tcBorders>
              <w:top w:val="thickThinSmallGap" w:sz="24" w:space="0" w:color="auto"/>
            </w:tcBorders>
            <w:vAlign w:val="center"/>
          </w:tcPr>
          <w:p w:rsidR="005B12D1" w:rsidRPr="00F01C01" w:rsidRDefault="005B12D1" w:rsidP="005B12D1">
            <w:pPr>
              <w:rPr>
                <w:sz w:val="20"/>
              </w:rPr>
            </w:pPr>
          </w:p>
        </w:tc>
      </w:tr>
      <w:tr w:rsidR="005B12D1" w:rsidRPr="00F01C01" w:rsidTr="005B12D1">
        <w:trPr>
          <w:cantSplit/>
          <w:jc w:val="center"/>
        </w:trPr>
        <w:tc>
          <w:tcPr>
            <w:tcW w:w="4699" w:type="dxa"/>
            <w:vAlign w:val="center"/>
          </w:tcPr>
          <w:p w:rsidR="005B12D1" w:rsidRPr="00F01C01" w:rsidRDefault="005B12D1" w:rsidP="005B12D1">
            <w:pPr>
              <w:spacing w:before="60" w:after="60"/>
              <w:ind w:left="709" w:hanging="709"/>
              <w:rPr>
                <w:sz w:val="20"/>
              </w:rPr>
            </w:pPr>
            <w:r w:rsidRPr="00F01C01">
              <w:rPr>
                <w:sz w:val="20"/>
              </w:rPr>
              <w:t>M2</w:t>
            </w:r>
            <w:r w:rsidRPr="00F01C01">
              <w:rPr>
                <w:sz w:val="20"/>
              </w:rPr>
              <w:tab/>
              <w:t>Use and impact of risk and decision making tools</w:t>
            </w:r>
          </w:p>
        </w:tc>
        <w:tc>
          <w:tcPr>
            <w:tcW w:w="1559" w:type="dxa"/>
            <w:vAlign w:val="center"/>
          </w:tcPr>
          <w:p w:rsidR="005B12D1" w:rsidRPr="00F01C01" w:rsidRDefault="005B12D1" w:rsidP="005B12D1">
            <w:pPr>
              <w:spacing w:before="60" w:after="60"/>
              <w:jc w:val="center"/>
              <w:rPr>
                <w:sz w:val="20"/>
              </w:rPr>
            </w:pPr>
            <w:r w:rsidRPr="00F01C01">
              <w:rPr>
                <w:sz w:val="20"/>
              </w:rPr>
              <w:t>Continuous</w:t>
            </w:r>
          </w:p>
        </w:tc>
        <w:tc>
          <w:tcPr>
            <w:tcW w:w="2127" w:type="dxa"/>
            <w:vAlign w:val="center"/>
          </w:tcPr>
          <w:p w:rsidR="005B12D1" w:rsidRPr="00DD2831" w:rsidRDefault="00DD2831" w:rsidP="005B12D1">
            <w:pPr>
              <w:spacing w:before="60" w:after="60"/>
              <w:jc w:val="center"/>
              <w:rPr>
                <w:sz w:val="20"/>
                <w:highlight w:val="yellow"/>
                <w:rPrChange w:id="191" w:author="Trainor, Neil" w:date="2012-09-08T00:56:00Z">
                  <w:rPr>
                    <w:sz w:val="20"/>
                  </w:rPr>
                </w:rPrChange>
              </w:rPr>
            </w:pPr>
            <w:ins w:id="192" w:author="Trainor, Neil" w:date="2012-09-08T00:56:00Z">
              <w:r w:rsidRPr="00DD2831">
                <w:rPr>
                  <w:sz w:val="20"/>
                  <w:highlight w:val="yellow"/>
                  <w:rPrChange w:id="193" w:author="Trainor, Neil" w:date="2012-09-08T00:56:00Z">
                    <w:rPr>
                      <w:sz w:val="20"/>
                    </w:rPr>
                  </w:rPrChange>
                </w:rPr>
                <w:t>Kerrie Abercrombie</w:t>
              </w:r>
            </w:ins>
          </w:p>
        </w:tc>
        <w:tc>
          <w:tcPr>
            <w:tcW w:w="1294" w:type="dxa"/>
            <w:vAlign w:val="center"/>
          </w:tcPr>
          <w:p w:rsidR="005B12D1" w:rsidRPr="00F01C01" w:rsidRDefault="005B12D1" w:rsidP="005B12D1">
            <w:pPr>
              <w:rPr>
                <w:bCs/>
                <w:sz w:val="20"/>
              </w:rPr>
            </w:pPr>
          </w:p>
        </w:tc>
      </w:tr>
      <w:tr w:rsidR="005B12D1" w:rsidRPr="00F01C01" w:rsidTr="005B12D1">
        <w:trPr>
          <w:cantSplit/>
          <w:jc w:val="center"/>
        </w:trPr>
        <w:tc>
          <w:tcPr>
            <w:tcW w:w="4699" w:type="dxa"/>
            <w:vAlign w:val="center"/>
          </w:tcPr>
          <w:p w:rsidR="005B12D1" w:rsidRPr="00F01C01" w:rsidRDefault="005B12D1" w:rsidP="005B12D1">
            <w:pPr>
              <w:spacing w:before="60" w:after="60"/>
              <w:ind w:left="709" w:hanging="709"/>
              <w:rPr>
                <w:sz w:val="20"/>
              </w:rPr>
            </w:pPr>
            <w:r w:rsidRPr="00F01C01">
              <w:rPr>
                <w:sz w:val="20"/>
              </w:rPr>
              <w:t>M3</w:t>
            </w:r>
            <w:r w:rsidRPr="00F01C01">
              <w:rPr>
                <w:sz w:val="20"/>
              </w:rPr>
              <w:tab/>
              <w:t>Liaison with the e-Navigation Committee</w:t>
            </w:r>
          </w:p>
        </w:tc>
        <w:tc>
          <w:tcPr>
            <w:tcW w:w="1559" w:type="dxa"/>
            <w:vAlign w:val="center"/>
          </w:tcPr>
          <w:p w:rsidR="005B12D1" w:rsidRPr="00F01C01" w:rsidRDefault="005B12D1" w:rsidP="005B12D1">
            <w:pPr>
              <w:spacing w:before="60" w:after="60"/>
              <w:jc w:val="center"/>
              <w:rPr>
                <w:bCs/>
                <w:sz w:val="20"/>
              </w:rPr>
            </w:pPr>
            <w:r w:rsidRPr="00F01C01">
              <w:rPr>
                <w:bCs/>
                <w:sz w:val="20"/>
              </w:rPr>
              <w:t>Continuous</w:t>
            </w:r>
          </w:p>
        </w:tc>
        <w:tc>
          <w:tcPr>
            <w:tcW w:w="2127" w:type="dxa"/>
            <w:vAlign w:val="center"/>
          </w:tcPr>
          <w:p w:rsidR="005B12D1" w:rsidRPr="00DD2831" w:rsidRDefault="005B12D1" w:rsidP="005B12D1">
            <w:pPr>
              <w:spacing w:before="60" w:after="60"/>
              <w:jc w:val="center"/>
              <w:rPr>
                <w:sz w:val="20"/>
                <w:highlight w:val="yellow"/>
                <w:rPrChange w:id="194" w:author="Trainor, Neil" w:date="2012-09-08T00:56:00Z">
                  <w:rPr>
                    <w:sz w:val="20"/>
                  </w:rPr>
                </w:rPrChange>
              </w:rPr>
            </w:pPr>
            <w:r w:rsidRPr="00DD2831">
              <w:rPr>
                <w:sz w:val="20"/>
                <w:highlight w:val="yellow"/>
                <w:rPrChange w:id="195" w:author="Trainor, Neil" w:date="2012-09-08T00:56:00Z">
                  <w:rPr>
                    <w:sz w:val="20"/>
                  </w:rPr>
                </w:rPrChange>
              </w:rPr>
              <w:t xml:space="preserve">Pieter </w:t>
            </w:r>
            <w:proofErr w:type="spellStart"/>
            <w:r w:rsidRPr="00DD2831">
              <w:rPr>
                <w:sz w:val="20"/>
                <w:highlight w:val="yellow"/>
                <w:rPrChange w:id="196" w:author="Trainor, Neil" w:date="2012-09-08T00:56:00Z">
                  <w:rPr>
                    <w:sz w:val="20"/>
                  </w:rPr>
                </w:rPrChange>
              </w:rPr>
              <w:t>Paap</w:t>
            </w:r>
            <w:proofErr w:type="spellEnd"/>
          </w:p>
        </w:tc>
        <w:tc>
          <w:tcPr>
            <w:tcW w:w="1294" w:type="dxa"/>
            <w:vAlign w:val="center"/>
          </w:tcPr>
          <w:p w:rsidR="005B12D1" w:rsidRPr="00F01C01" w:rsidRDefault="005B12D1" w:rsidP="005B12D1">
            <w:pPr>
              <w:rPr>
                <w:bCs/>
                <w:sz w:val="20"/>
              </w:rPr>
            </w:pPr>
          </w:p>
        </w:tc>
      </w:tr>
      <w:tr w:rsidR="005B12D1" w:rsidRPr="00F01C01" w:rsidTr="005B12D1">
        <w:trPr>
          <w:cantSplit/>
          <w:jc w:val="center"/>
        </w:trPr>
        <w:tc>
          <w:tcPr>
            <w:tcW w:w="4699" w:type="dxa"/>
            <w:vAlign w:val="center"/>
          </w:tcPr>
          <w:p w:rsidR="005B12D1" w:rsidRPr="00F01C01" w:rsidRDefault="005B12D1" w:rsidP="005B12D1">
            <w:pPr>
              <w:spacing w:before="60" w:after="60"/>
              <w:ind w:left="709" w:hanging="709"/>
              <w:rPr>
                <w:sz w:val="20"/>
              </w:rPr>
            </w:pPr>
            <w:r w:rsidRPr="00F01C01">
              <w:rPr>
                <w:sz w:val="20"/>
              </w:rPr>
              <w:t>M4</w:t>
            </w:r>
            <w:r w:rsidRPr="00F01C01">
              <w:rPr>
                <w:sz w:val="20"/>
              </w:rPr>
              <w:tab/>
              <w:t>Usage of the World VTS Guide</w:t>
            </w:r>
          </w:p>
        </w:tc>
        <w:tc>
          <w:tcPr>
            <w:tcW w:w="1559" w:type="dxa"/>
            <w:vAlign w:val="center"/>
          </w:tcPr>
          <w:p w:rsidR="005B12D1" w:rsidRPr="00F01C01" w:rsidRDefault="005B12D1" w:rsidP="005B12D1">
            <w:pPr>
              <w:spacing w:before="60" w:after="60"/>
              <w:jc w:val="center"/>
              <w:rPr>
                <w:bCs/>
                <w:sz w:val="20"/>
              </w:rPr>
            </w:pPr>
            <w:r w:rsidRPr="00F01C01">
              <w:rPr>
                <w:bCs/>
                <w:sz w:val="20"/>
              </w:rPr>
              <w:t>Continuous</w:t>
            </w:r>
          </w:p>
        </w:tc>
        <w:tc>
          <w:tcPr>
            <w:tcW w:w="2127" w:type="dxa"/>
            <w:vAlign w:val="center"/>
          </w:tcPr>
          <w:p w:rsidR="005B12D1" w:rsidRPr="00F01C01" w:rsidRDefault="005B12D1" w:rsidP="005B12D1">
            <w:pPr>
              <w:spacing w:before="60" w:after="60"/>
              <w:jc w:val="center"/>
              <w:rPr>
                <w:sz w:val="20"/>
              </w:rPr>
            </w:pPr>
            <w:r w:rsidRPr="00F01C01">
              <w:rPr>
                <w:sz w:val="20"/>
              </w:rPr>
              <w:t>Paul Owen</w:t>
            </w:r>
          </w:p>
        </w:tc>
        <w:tc>
          <w:tcPr>
            <w:tcW w:w="1294" w:type="dxa"/>
            <w:vAlign w:val="center"/>
          </w:tcPr>
          <w:p w:rsidR="005B12D1" w:rsidRPr="00F01C01" w:rsidRDefault="005B12D1" w:rsidP="005B12D1">
            <w:pPr>
              <w:rPr>
                <w:bCs/>
                <w:sz w:val="20"/>
              </w:rPr>
            </w:pPr>
          </w:p>
        </w:tc>
      </w:tr>
      <w:tr w:rsidR="005B12D1" w:rsidRPr="00F01C01" w:rsidTr="005B12D1">
        <w:trPr>
          <w:cantSplit/>
          <w:jc w:val="center"/>
        </w:trPr>
        <w:tc>
          <w:tcPr>
            <w:tcW w:w="4699" w:type="dxa"/>
            <w:vAlign w:val="center"/>
          </w:tcPr>
          <w:p w:rsidR="005B12D1" w:rsidRPr="00F01C01" w:rsidRDefault="005B12D1" w:rsidP="005B12D1">
            <w:pPr>
              <w:spacing w:before="60" w:after="60"/>
              <w:ind w:left="709" w:hanging="709"/>
              <w:rPr>
                <w:sz w:val="20"/>
              </w:rPr>
            </w:pPr>
            <w:r w:rsidRPr="00F01C01">
              <w:rPr>
                <w:sz w:val="20"/>
              </w:rPr>
              <w:t>M5</w:t>
            </w:r>
            <w:r w:rsidRPr="00F01C01">
              <w:rPr>
                <w:sz w:val="20"/>
              </w:rPr>
              <w:tab/>
              <w:t>IALA Dictionary</w:t>
            </w:r>
          </w:p>
        </w:tc>
        <w:tc>
          <w:tcPr>
            <w:tcW w:w="1559" w:type="dxa"/>
            <w:vAlign w:val="center"/>
          </w:tcPr>
          <w:p w:rsidR="005B12D1" w:rsidRPr="00F01C01" w:rsidRDefault="005B12D1" w:rsidP="005B12D1">
            <w:pPr>
              <w:spacing w:before="60" w:after="60"/>
              <w:jc w:val="center"/>
              <w:rPr>
                <w:bCs/>
                <w:sz w:val="20"/>
              </w:rPr>
            </w:pPr>
            <w:r w:rsidRPr="00F01C01">
              <w:rPr>
                <w:bCs/>
                <w:sz w:val="20"/>
              </w:rPr>
              <w:t>Continuous</w:t>
            </w:r>
          </w:p>
        </w:tc>
        <w:tc>
          <w:tcPr>
            <w:tcW w:w="2127" w:type="dxa"/>
            <w:vAlign w:val="center"/>
          </w:tcPr>
          <w:p w:rsidR="005B12D1" w:rsidRPr="00F01C01" w:rsidRDefault="005B12D1" w:rsidP="005B12D1">
            <w:pPr>
              <w:spacing w:before="60" w:after="60"/>
              <w:jc w:val="center"/>
              <w:rPr>
                <w:sz w:val="20"/>
              </w:rPr>
            </w:pPr>
            <w:r w:rsidRPr="00F01C01">
              <w:rPr>
                <w:sz w:val="20"/>
              </w:rPr>
              <w:t xml:space="preserve">Tuncay </w:t>
            </w:r>
            <w:r w:rsidRPr="00F01C01">
              <w:rPr>
                <w:rFonts w:cs="Arial"/>
              </w:rPr>
              <w:t>Çehreli</w:t>
            </w:r>
          </w:p>
        </w:tc>
        <w:tc>
          <w:tcPr>
            <w:tcW w:w="1294" w:type="dxa"/>
            <w:vAlign w:val="center"/>
          </w:tcPr>
          <w:p w:rsidR="005B12D1" w:rsidRPr="00F01C01" w:rsidRDefault="005B12D1" w:rsidP="005B12D1">
            <w:pPr>
              <w:rPr>
                <w:bCs/>
                <w:sz w:val="20"/>
              </w:rPr>
            </w:pPr>
          </w:p>
        </w:tc>
      </w:tr>
    </w:tbl>
    <w:p w:rsidR="005B12D1" w:rsidRDefault="005B12D1" w:rsidP="005B12D1">
      <w:pPr>
        <w:pStyle w:val="BodyText"/>
        <w:spacing w:before="120"/>
      </w:pPr>
    </w:p>
    <w:p w:rsidR="005B12D1" w:rsidRDefault="005B12D1">
      <w:pPr>
        <w:rPr>
          <w:rFonts w:eastAsia="Calibri" w:cs="Calibri"/>
          <w:lang w:eastAsia="en-GB"/>
        </w:rPr>
      </w:pPr>
      <w:r>
        <w:br w:type="page"/>
      </w:r>
    </w:p>
    <w:p w:rsidR="005B12D1" w:rsidRPr="00F01C01" w:rsidRDefault="005B12D1" w:rsidP="005B12D1">
      <w:pPr>
        <w:pStyle w:val="BodyText"/>
        <w:spacing w:before="120"/>
      </w:pPr>
      <w:r w:rsidRPr="00F01C01">
        <w:t>Deferred Items</w:t>
      </w:r>
    </w:p>
    <w:tbl>
      <w:tblPr>
        <w:tblW w:w="9766" w:type="dxa"/>
        <w:jc w:val="center"/>
        <w:tblInd w:w="-1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000" w:firstRow="0" w:lastRow="0" w:firstColumn="0" w:lastColumn="0" w:noHBand="0" w:noVBand="0"/>
      </w:tblPr>
      <w:tblGrid>
        <w:gridCol w:w="4743"/>
        <w:gridCol w:w="1559"/>
        <w:gridCol w:w="2047"/>
        <w:gridCol w:w="1417"/>
      </w:tblGrid>
      <w:tr w:rsidR="005B12D1" w:rsidRPr="00F01C01" w:rsidTr="005B12D1">
        <w:trPr>
          <w:cantSplit/>
          <w:jc w:val="center"/>
        </w:trPr>
        <w:tc>
          <w:tcPr>
            <w:tcW w:w="4743" w:type="dxa"/>
            <w:shd w:val="clear" w:color="auto" w:fill="auto"/>
            <w:vAlign w:val="center"/>
          </w:tcPr>
          <w:p w:rsidR="005B12D1" w:rsidRPr="00F01C01" w:rsidRDefault="005B12D1" w:rsidP="005B12D1">
            <w:pPr>
              <w:jc w:val="center"/>
            </w:pPr>
            <w:r w:rsidRPr="00F01C01">
              <w:t>Task</w:t>
            </w:r>
          </w:p>
        </w:tc>
        <w:tc>
          <w:tcPr>
            <w:tcW w:w="1559" w:type="dxa"/>
            <w:shd w:val="clear" w:color="auto" w:fill="auto"/>
            <w:vAlign w:val="center"/>
          </w:tcPr>
          <w:p w:rsidR="005B12D1" w:rsidRPr="00F01C01" w:rsidRDefault="005B12D1" w:rsidP="005B12D1">
            <w:pPr>
              <w:jc w:val="center"/>
            </w:pPr>
            <w:r w:rsidRPr="00F01C01">
              <w:t>No. of sessions</w:t>
            </w:r>
          </w:p>
        </w:tc>
        <w:tc>
          <w:tcPr>
            <w:tcW w:w="2047" w:type="dxa"/>
            <w:shd w:val="clear" w:color="auto" w:fill="auto"/>
            <w:vAlign w:val="center"/>
          </w:tcPr>
          <w:p w:rsidR="005B12D1" w:rsidRPr="00F01C01" w:rsidRDefault="005B12D1" w:rsidP="005B12D1">
            <w:pPr>
              <w:jc w:val="center"/>
            </w:pPr>
            <w:r w:rsidRPr="00F01C01">
              <w:t>Comment</w:t>
            </w:r>
          </w:p>
        </w:tc>
        <w:tc>
          <w:tcPr>
            <w:tcW w:w="1417" w:type="dxa"/>
            <w:vAlign w:val="center"/>
          </w:tcPr>
          <w:p w:rsidR="005B12D1" w:rsidRPr="00F01C01" w:rsidRDefault="005B12D1" w:rsidP="005B12D1">
            <w:pPr>
              <w:jc w:val="center"/>
            </w:pPr>
            <w:r w:rsidRPr="00F01C01">
              <w:t>Strategy Element(s)</w:t>
            </w:r>
          </w:p>
        </w:tc>
      </w:tr>
      <w:tr w:rsidR="005B12D1" w:rsidRPr="00F01C01" w:rsidTr="005B12D1">
        <w:trPr>
          <w:cantSplit/>
          <w:jc w:val="center"/>
        </w:trPr>
        <w:tc>
          <w:tcPr>
            <w:tcW w:w="4743" w:type="dxa"/>
            <w:shd w:val="clear" w:color="auto" w:fill="auto"/>
          </w:tcPr>
          <w:p w:rsidR="005B12D1" w:rsidRPr="00F01C01" w:rsidRDefault="005B12D1" w:rsidP="005B12D1">
            <w:pPr>
              <w:spacing w:before="60" w:after="60"/>
              <w:ind w:left="709" w:hanging="709"/>
              <w:rPr>
                <w:szCs w:val="22"/>
              </w:rPr>
            </w:pPr>
            <w:r w:rsidRPr="00F01C01">
              <w:rPr>
                <w:szCs w:val="22"/>
              </w:rPr>
              <w:t>D1</w:t>
            </w:r>
            <w:r w:rsidRPr="00F01C01">
              <w:rPr>
                <w:szCs w:val="22"/>
              </w:rPr>
              <w:tab/>
              <w:t>None at this time</w:t>
            </w:r>
          </w:p>
        </w:tc>
        <w:tc>
          <w:tcPr>
            <w:tcW w:w="1559" w:type="dxa"/>
            <w:shd w:val="clear" w:color="auto" w:fill="auto"/>
            <w:vAlign w:val="center"/>
          </w:tcPr>
          <w:p w:rsidR="005B12D1" w:rsidRPr="00F01C01" w:rsidRDefault="005B12D1" w:rsidP="005B12D1">
            <w:pPr>
              <w:spacing w:before="60" w:after="60"/>
              <w:jc w:val="center"/>
              <w:rPr>
                <w:szCs w:val="22"/>
              </w:rPr>
            </w:pPr>
          </w:p>
        </w:tc>
        <w:tc>
          <w:tcPr>
            <w:tcW w:w="2047" w:type="dxa"/>
            <w:shd w:val="clear" w:color="auto" w:fill="auto"/>
            <w:vAlign w:val="center"/>
          </w:tcPr>
          <w:p w:rsidR="005B12D1" w:rsidRPr="00F01C01" w:rsidRDefault="005B12D1" w:rsidP="005B12D1">
            <w:pPr>
              <w:spacing w:before="60" w:after="60"/>
              <w:jc w:val="center"/>
              <w:rPr>
                <w:szCs w:val="22"/>
              </w:rPr>
            </w:pPr>
          </w:p>
        </w:tc>
        <w:tc>
          <w:tcPr>
            <w:tcW w:w="1417" w:type="dxa"/>
            <w:vAlign w:val="center"/>
          </w:tcPr>
          <w:p w:rsidR="005B12D1" w:rsidRPr="00F01C01" w:rsidRDefault="005B12D1" w:rsidP="005B12D1">
            <w:pPr>
              <w:spacing w:before="60" w:after="60"/>
              <w:jc w:val="center"/>
              <w:rPr>
                <w:bCs/>
                <w:szCs w:val="22"/>
              </w:rPr>
            </w:pPr>
          </w:p>
        </w:tc>
      </w:tr>
    </w:tbl>
    <w:p w:rsidR="005B12D1" w:rsidRPr="00F01C01" w:rsidRDefault="005B12D1" w:rsidP="005B12D1">
      <w:pPr>
        <w:spacing w:before="120" w:after="120"/>
        <w:sectPr w:rsidR="005B12D1" w:rsidRPr="00F01C01" w:rsidSect="005B12D1">
          <w:headerReference w:type="even" r:id="rId9"/>
          <w:headerReference w:type="default" r:id="rId10"/>
          <w:footerReference w:type="default" r:id="rId11"/>
          <w:headerReference w:type="first" r:id="rId12"/>
          <w:footerReference w:type="first" r:id="rId13"/>
          <w:endnotePr>
            <w:numFmt w:val="decimal"/>
          </w:endnotePr>
          <w:pgSz w:w="11905" w:h="16837"/>
          <w:pgMar w:top="1276" w:right="1134" w:bottom="1134" w:left="1134" w:header="720" w:footer="720" w:gutter="0"/>
          <w:cols w:space="720"/>
          <w:noEndnote/>
          <w:docGrid w:linePitch="360"/>
        </w:sectPr>
      </w:pPr>
    </w:p>
    <w:p w:rsidR="005B12D1" w:rsidRPr="00F01C01" w:rsidRDefault="005B12D1" w:rsidP="005B12D1">
      <w:pPr>
        <w:spacing w:before="120" w:after="120"/>
        <w:rPr>
          <w:b/>
          <w:sz w:val="24"/>
        </w:rPr>
      </w:pPr>
      <w:r w:rsidRPr="00F01C01">
        <w:rPr>
          <w:b/>
          <w:sz w:val="24"/>
        </w:rPr>
        <w:t xml:space="preserve">VTS Committee Work Plan - 2010 – 2014                                                     </w:t>
      </w:r>
      <w:r w:rsidRPr="00F01C01">
        <w:rPr>
          <w:b/>
          <w:color w:val="FF0000"/>
        </w:rPr>
        <w:t>X</w:t>
      </w:r>
      <w:r w:rsidRPr="00F01C01">
        <w:t xml:space="preserve"> = OPS, </w:t>
      </w:r>
      <w:r w:rsidRPr="00F01C01">
        <w:rPr>
          <w:b/>
          <w:color w:val="7030A0"/>
        </w:rPr>
        <w:t>X</w:t>
      </w:r>
      <w:r w:rsidRPr="00F01C01">
        <w:t xml:space="preserve"> = T, </w:t>
      </w:r>
      <w:r w:rsidRPr="00F01C01">
        <w:rPr>
          <w:b/>
          <w:color w:val="00B050"/>
        </w:rPr>
        <w:t>X</w:t>
      </w:r>
      <w:r w:rsidRPr="00F01C01">
        <w:t xml:space="preserve"> = P&amp;T, </w:t>
      </w:r>
      <w:r w:rsidRPr="00F01C01">
        <w:rPr>
          <w:b/>
          <w:color w:val="0000FF"/>
        </w:rPr>
        <w:t>X</w:t>
      </w:r>
      <w:r w:rsidRPr="00F01C01">
        <w:t xml:space="preserve"> = VTM and </w:t>
      </w:r>
      <w:r w:rsidRPr="00F01C01">
        <w:rPr>
          <w:b/>
        </w:rPr>
        <w:t>X</w:t>
      </w:r>
      <w:r w:rsidRPr="00F01C01">
        <w:t xml:space="preserve"> = Committee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71"/>
        <w:gridCol w:w="439"/>
        <w:gridCol w:w="439"/>
        <w:gridCol w:w="439"/>
        <w:gridCol w:w="439"/>
        <w:gridCol w:w="439"/>
        <w:gridCol w:w="483"/>
        <w:gridCol w:w="439"/>
      </w:tblGrid>
      <w:tr w:rsidR="005B12D1" w:rsidRPr="00F01C01" w:rsidTr="005B12D1">
        <w:trPr>
          <w:cantSplit/>
          <w:tblHeader/>
        </w:trPr>
        <w:tc>
          <w:tcPr>
            <w:tcW w:w="0" w:type="auto"/>
            <w:vMerge w:val="restart"/>
            <w:tcBorders>
              <w:right w:val="single" w:sz="4" w:space="0" w:color="auto"/>
            </w:tcBorders>
            <w:shd w:val="pct15" w:color="000000" w:fill="FFFFFF"/>
            <w:tcMar>
              <w:top w:w="85" w:type="dxa"/>
              <w:bottom w:w="85" w:type="dxa"/>
            </w:tcMar>
            <w:vAlign w:val="center"/>
          </w:tcPr>
          <w:p w:rsidR="005B12D1" w:rsidRPr="00F01C01" w:rsidRDefault="005B12D1" w:rsidP="005B12D1">
            <w:pPr>
              <w:jc w:val="center"/>
              <w:rPr>
                <w:sz w:val="20"/>
              </w:rPr>
            </w:pPr>
            <w:r w:rsidRPr="00F01C01">
              <w:rPr>
                <w:sz w:val="20"/>
              </w:rPr>
              <w:t>Task</w:t>
            </w:r>
          </w:p>
        </w:tc>
        <w:tc>
          <w:tcPr>
            <w:tcW w:w="0" w:type="auto"/>
            <w:gridSpan w:val="7"/>
            <w:tcBorders>
              <w:left w:val="single" w:sz="4" w:space="0" w:color="auto"/>
              <w:bottom w:val="single" w:sz="4" w:space="0" w:color="auto"/>
            </w:tcBorders>
            <w:shd w:val="clear" w:color="auto" w:fill="D9D9D9"/>
            <w:tcMar>
              <w:top w:w="85" w:type="dxa"/>
              <w:bottom w:w="85" w:type="dxa"/>
            </w:tcMar>
            <w:vAlign w:val="center"/>
          </w:tcPr>
          <w:p w:rsidR="005B12D1" w:rsidRPr="00F01C01" w:rsidRDefault="005B12D1" w:rsidP="005B12D1">
            <w:pPr>
              <w:jc w:val="center"/>
              <w:rPr>
                <w:sz w:val="20"/>
              </w:rPr>
            </w:pPr>
            <w:r w:rsidRPr="00F01C01">
              <w:rPr>
                <w:sz w:val="20"/>
              </w:rPr>
              <w:t>Session</w:t>
            </w:r>
          </w:p>
        </w:tc>
      </w:tr>
      <w:tr w:rsidR="005B12D1" w:rsidRPr="00F01C01" w:rsidTr="005B12D1">
        <w:trPr>
          <w:cantSplit/>
          <w:tblHeader/>
        </w:trPr>
        <w:tc>
          <w:tcPr>
            <w:tcW w:w="0" w:type="auto"/>
            <w:vMerge/>
            <w:tcBorders>
              <w:bottom w:val="thickThinSmallGap" w:sz="24" w:space="0" w:color="auto"/>
              <w:right w:val="single" w:sz="4" w:space="0" w:color="auto"/>
            </w:tcBorders>
            <w:shd w:val="pct15" w:color="000000" w:fill="FFFFFF"/>
            <w:tcMar>
              <w:top w:w="85" w:type="dxa"/>
              <w:bottom w:w="85" w:type="dxa"/>
            </w:tcMar>
            <w:vAlign w:val="center"/>
          </w:tcPr>
          <w:p w:rsidR="005B12D1" w:rsidRPr="00F01C01" w:rsidRDefault="005B12D1" w:rsidP="005B12D1">
            <w:pPr>
              <w:jc w:val="center"/>
              <w:rPr>
                <w:sz w:val="20"/>
              </w:rPr>
            </w:pPr>
          </w:p>
        </w:tc>
        <w:tc>
          <w:tcPr>
            <w:tcW w:w="0" w:type="auto"/>
            <w:tcBorders>
              <w:left w:val="single" w:sz="4" w:space="0" w:color="auto"/>
              <w:bottom w:val="thickThinSmallGap" w:sz="24" w:space="0" w:color="auto"/>
            </w:tcBorders>
            <w:shd w:val="clear" w:color="auto" w:fill="D9D9D9"/>
            <w:tcMar>
              <w:top w:w="85" w:type="dxa"/>
              <w:bottom w:w="85" w:type="dxa"/>
            </w:tcMar>
            <w:vAlign w:val="center"/>
          </w:tcPr>
          <w:p w:rsidR="005B12D1" w:rsidRPr="00F01C01" w:rsidRDefault="005B12D1" w:rsidP="005B12D1">
            <w:pPr>
              <w:jc w:val="center"/>
              <w:rPr>
                <w:sz w:val="20"/>
              </w:rPr>
            </w:pPr>
            <w:r w:rsidRPr="00F01C01">
              <w:rPr>
                <w:sz w:val="20"/>
              </w:rPr>
              <w:t>31</w:t>
            </w:r>
          </w:p>
        </w:tc>
        <w:tc>
          <w:tcPr>
            <w:tcW w:w="0" w:type="auto"/>
            <w:tcBorders>
              <w:bottom w:val="thickThinSmallGap" w:sz="24" w:space="0" w:color="auto"/>
            </w:tcBorders>
            <w:shd w:val="clear" w:color="auto" w:fill="D9D9D9"/>
            <w:tcMar>
              <w:top w:w="85" w:type="dxa"/>
              <w:bottom w:w="85" w:type="dxa"/>
            </w:tcMar>
            <w:vAlign w:val="center"/>
          </w:tcPr>
          <w:p w:rsidR="005B12D1" w:rsidRPr="00F01C01" w:rsidRDefault="005B12D1" w:rsidP="005B12D1">
            <w:pPr>
              <w:jc w:val="center"/>
              <w:rPr>
                <w:sz w:val="20"/>
              </w:rPr>
            </w:pPr>
            <w:r w:rsidRPr="00F01C01">
              <w:rPr>
                <w:sz w:val="20"/>
              </w:rPr>
              <w:t>32</w:t>
            </w:r>
          </w:p>
        </w:tc>
        <w:tc>
          <w:tcPr>
            <w:tcW w:w="0" w:type="auto"/>
            <w:tcBorders>
              <w:bottom w:val="thickThinSmallGap" w:sz="24" w:space="0" w:color="auto"/>
            </w:tcBorders>
            <w:shd w:val="clear" w:color="auto" w:fill="D9D9D9"/>
            <w:tcMar>
              <w:top w:w="85" w:type="dxa"/>
              <w:bottom w:w="85" w:type="dxa"/>
            </w:tcMar>
            <w:vAlign w:val="center"/>
          </w:tcPr>
          <w:p w:rsidR="005B12D1" w:rsidRPr="00F01C01" w:rsidRDefault="005B12D1" w:rsidP="005B12D1">
            <w:pPr>
              <w:jc w:val="center"/>
              <w:rPr>
                <w:sz w:val="20"/>
              </w:rPr>
            </w:pPr>
            <w:r w:rsidRPr="00F01C01">
              <w:rPr>
                <w:sz w:val="20"/>
              </w:rPr>
              <w:t>33</w:t>
            </w:r>
          </w:p>
        </w:tc>
        <w:tc>
          <w:tcPr>
            <w:tcW w:w="0" w:type="auto"/>
            <w:tcBorders>
              <w:bottom w:val="thickThinSmallGap" w:sz="24" w:space="0" w:color="auto"/>
            </w:tcBorders>
            <w:shd w:val="clear" w:color="auto" w:fill="D9D9D9"/>
            <w:tcMar>
              <w:top w:w="85" w:type="dxa"/>
              <w:bottom w:w="85" w:type="dxa"/>
            </w:tcMar>
            <w:vAlign w:val="center"/>
          </w:tcPr>
          <w:p w:rsidR="005B12D1" w:rsidRPr="00F01C01" w:rsidRDefault="005B12D1" w:rsidP="005B12D1">
            <w:pPr>
              <w:jc w:val="center"/>
              <w:rPr>
                <w:sz w:val="20"/>
              </w:rPr>
            </w:pPr>
            <w:r w:rsidRPr="00F01C01">
              <w:rPr>
                <w:sz w:val="20"/>
              </w:rPr>
              <w:t>34</w:t>
            </w:r>
          </w:p>
        </w:tc>
        <w:tc>
          <w:tcPr>
            <w:tcW w:w="0" w:type="auto"/>
            <w:tcBorders>
              <w:bottom w:val="thickThinSmallGap" w:sz="24" w:space="0" w:color="auto"/>
            </w:tcBorders>
            <w:shd w:val="clear" w:color="auto" w:fill="D9D9D9"/>
            <w:tcMar>
              <w:top w:w="85" w:type="dxa"/>
              <w:bottom w:w="85" w:type="dxa"/>
            </w:tcMar>
            <w:vAlign w:val="center"/>
          </w:tcPr>
          <w:p w:rsidR="005B12D1" w:rsidRPr="00F01C01" w:rsidRDefault="005B12D1" w:rsidP="005B12D1">
            <w:pPr>
              <w:jc w:val="center"/>
              <w:rPr>
                <w:sz w:val="20"/>
              </w:rPr>
            </w:pPr>
            <w:r w:rsidRPr="00F01C01">
              <w:rPr>
                <w:sz w:val="20"/>
              </w:rPr>
              <w:t>35</w:t>
            </w:r>
          </w:p>
        </w:tc>
        <w:tc>
          <w:tcPr>
            <w:tcW w:w="0" w:type="auto"/>
            <w:tcBorders>
              <w:bottom w:val="thickThinSmallGap" w:sz="24" w:space="0" w:color="auto"/>
            </w:tcBorders>
            <w:shd w:val="clear" w:color="auto" w:fill="D9D9D9"/>
            <w:tcMar>
              <w:top w:w="85" w:type="dxa"/>
              <w:bottom w:w="85" w:type="dxa"/>
            </w:tcMar>
            <w:vAlign w:val="center"/>
          </w:tcPr>
          <w:p w:rsidR="005B12D1" w:rsidRPr="00F01C01" w:rsidRDefault="005B12D1" w:rsidP="005B12D1">
            <w:pPr>
              <w:jc w:val="center"/>
              <w:rPr>
                <w:sz w:val="20"/>
              </w:rPr>
            </w:pPr>
            <w:r w:rsidRPr="00F01C01">
              <w:rPr>
                <w:sz w:val="20"/>
              </w:rPr>
              <w:t>36</w:t>
            </w:r>
          </w:p>
        </w:tc>
        <w:tc>
          <w:tcPr>
            <w:tcW w:w="0" w:type="auto"/>
            <w:tcBorders>
              <w:bottom w:val="thickThinSmallGap" w:sz="24" w:space="0" w:color="auto"/>
            </w:tcBorders>
            <w:shd w:val="clear" w:color="auto" w:fill="D9D9D9"/>
            <w:tcMar>
              <w:top w:w="85" w:type="dxa"/>
              <w:bottom w:w="85" w:type="dxa"/>
            </w:tcMar>
            <w:vAlign w:val="center"/>
          </w:tcPr>
          <w:p w:rsidR="005B12D1" w:rsidRPr="00F01C01" w:rsidRDefault="005B12D1" w:rsidP="005B12D1">
            <w:pPr>
              <w:jc w:val="center"/>
              <w:rPr>
                <w:sz w:val="20"/>
              </w:rPr>
            </w:pPr>
            <w:r w:rsidRPr="00F01C01">
              <w:rPr>
                <w:sz w:val="20"/>
              </w:rPr>
              <w:t>37</w:t>
            </w:r>
          </w:p>
        </w:tc>
      </w:tr>
      <w:tr w:rsidR="005B12D1" w:rsidRPr="00F01C01" w:rsidTr="005B12D1">
        <w:trPr>
          <w:cantSplit/>
        </w:trPr>
        <w:tc>
          <w:tcPr>
            <w:tcW w:w="0" w:type="auto"/>
            <w:tcBorders>
              <w:top w:val="thickThinSmallGap" w:sz="24" w:space="0" w:color="auto"/>
              <w:right w:val="single" w:sz="4" w:space="0" w:color="auto"/>
            </w:tcBorders>
            <w:tcMar>
              <w:top w:w="85" w:type="dxa"/>
              <w:bottom w:w="85" w:type="dxa"/>
            </w:tcMar>
            <w:vAlign w:val="center"/>
          </w:tcPr>
          <w:p w:rsidR="005B12D1" w:rsidRPr="00F01C01" w:rsidRDefault="005B12D1" w:rsidP="005B12D1">
            <w:pPr>
              <w:pStyle w:val="List1"/>
              <w:numPr>
                <w:ilvl w:val="0"/>
                <w:numId w:val="40"/>
              </w:numPr>
              <w:rPr>
                <w:dstrike/>
              </w:rPr>
            </w:pPr>
            <w:bookmarkStart w:id="197" w:name="_Hlk267301783"/>
            <w:r w:rsidRPr="00F01C01">
              <w:rPr>
                <w:dstrike/>
                <w:highlight w:val="yellow"/>
              </w:rPr>
              <w:t>Define the concept and develop the scope of the VTM, including role of VTS in VTM and support to ship and port security and other services.  (In consultation with e-NAV, and focusing on the VTS/VTM related architecture and specifying the VTS/VTM functional requirements.)</w:t>
            </w:r>
          </w:p>
        </w:tc>
        <w:tc>
          <w:tcPr>
            <w:tcW w:w="0" w:type="auto"/>
            <w:tcBorders>
              <w:top w:val="thickThinSmallGap" w:sz="24" w:space="0" w:color="auto"/>
              <w:left w:val="single" w:sz="4" w:space="0" w:color="auto"/>
            </w:tcBorders>
            <w:tcMar>
              <w:top w:w="85" w:type="dxa"/>
              <w:bottom w:w="85" w:type="dxa"/>
            </w:tcMar>
            <w:vAlign w:val="center"/>
          </w:tcPr>
          <w:p w:rsidR="005B12D1" w:rsidRPr="00F01C01" w:rsidRDefault="005B12D1" w:rsidP="005B12D1">
            <w:pPr>
              <w:jc w:val="center"/>
              <w:rPr>
                <w:b/>
                <w:color w:val="0000FF"/>
                <w:sz w:val="20"/>
              </w:rPr>
            </w:pPr>
            <w:r w:rsidRPr="00F01C01">
              <w:rPr>
                <w:b/>
                <w:color w:val="0000FF"/>
                <w:sz w:val="20"/>
              </w:rPr>
              <w:t>X</w:t>
            </w:r>
          </w:p>
        </w:tc>
        <w:tc>
          <w:tcPr>
            <w:tcW w:w="0" w:type="auto"/>
            <w:tcBorders>
              <w:top w:val="thickThinSmallGap" w:sz="24" w:space="0" w:color="auto"/>
            </w:tcBorders>
            <w:tcMar>
              <w:top w:w="85" w:type="dxa"/>
              <w:bottom w:w="85" w:type="dxa"/>
            </w:tcMar>
            <w:vAlign w:val="center"/>
          </w:tcPr>
          <w:p w:rsidR="005B12D1" w:rsidRPr="00F01C01" w:rsidRDefault="005B12D1" w:rsidP="005B12D1">
            <w:pPr>
              <w:jc w:val="center"/>
              <w:rPr>
                <w:b/>
                <w:color w:val="0000FF"/>
                <w:sz w:val="20"/>
              </w:rPr>
            </w:pPr>
            <w:r w:rsidRPr="00F01C01">
              <w:rPr>
                <w:b/>
                <w:color w:val="0000FF"/>
                <w:sz w:val="20"/>
              </w:rPr>
              <w:t>X</w:t>
            </w:r>
          </w:p>
        </w:tc>
        <w:tc>
          <w:tcPr>
            <w:tcW w:w="0" w:type="auto"/>
            <w:tcBorders>
              <w:top w:val="thickThinSmallGap" w:sz="24" w:space="0" w:color="auto"/>
            </w:tcBorders>
            <w:tcMar>
              <w:top w:w="85" w:type="dxa"/>
              <w:bottom w:w="85" w:type="dxa"/>
            </w:tcMar>
            <w:vAlign w:val="center"/>
          </w:tcPr>
          <w:p w:rsidR="005B12D1" w:rsidRPr="00F01C01" w:rsidRDefault="005B12D1" w:rsidP="005B12D1">
            <w:pPr>
              <w:jc w:val="center"/>
              <w:rPr>
                <w:b/>
                <w:color w:val="0000FF"/>
                <w:sz w:val="20"/>
              </w:rPr>
            </w:pPr>
            <w:r w:rsidRPr="00F01C01">
              <w:rPr>
                <w:b/>
                <w:color w:val="0000FF"/>
                <w:sz w:val="20"/>
              </w:rPr>
              <w:t>X</w:t>
            </w:r>
          </w:p>
        </w:tc>
        <w:tc>
          <w:tcPr>
            <w:tcW w:w="0" w:type="auto"/>
            <w:tcBorders>
              <w:top w:val="thickThinSmallGap" w:sz="24" w:space="0" w:color="auto"/>
            </w:tcBorders>
            <w:tcMar>
              <w:top w:w="85" w:type="dxa"/>
              <w:bottom w:w="85" w:type="dxa"/>
            </w:tcMar>
            <w:vAlign w:val="center"/>
          </w:tcPr>
          <w:p w:rsidR="005B12D1" w:rsidRPr="00F01C01" w:rsidRDefault="005B12D1" w:rsidP="005B12D1">
            <w:pPr>
              <w:jc w:val="center"/>
              <w:rPr>
                <w:b/>
                <w:bCs/>
                <w:dstrike/>
                <w:color w:val="0000FF"/>
                <w:sz w:val="20"/>
                <w:szCs w:val="20"/>
                <w:highlight w:val="yellow"/>
              </w:rPr>
            </w:pPr>
            <w:r w:rsidRPr="00F01C01">
              <w:rPr>
                <w:b/>
                <w:bCs/>
                <w:dstrike/>
                <w:color w:val="0000FF"/>
                <w:sz w:val="20"/>
                <w:szCs w:val="20"/>
                <w:highlight w:val="yellow"/>
              </w:rPr>
              <w:t>X</w:t>
            </w:r>
          </w:p>
        </w:tc>
        <w:tc>
          <w:tcPr>
            <w:tcW w:w="0" w:type="auto"/>
            <w:tcBorders>
              <w:top w:val="thickThinSmallGap" w:sz="24" w:space="0" w:color="auto"/>
            </w:tcBorders>
            <w:tcMar>
              <w:top w:w="85" w:type="dxa"/>
              <w:bottom w:w="85" w:type="dxa"/>
            </w:tcMar>
            <w:vAlign w:val="center"/>
          </w:tcPr>
          <w:p w:rsidR="005B12D1" w:rsidRPr="00F01C01" w:rsidRDefault="005B12D1" w:rsidP="005B12D1">
            <w:pPr>
              <w:jc w:val="center"/>
              <w:rPr>
                <w:b/>
                <w:bCs/>
                <w:dstrike/>
                <w:color w:val="0000FF"/>
                <w:sz w:val="20"/>
                <w:szCs w:val="20"/>
                <w:highlight w:val="yellow"/>
              </w:rPr>
            </w:pPr>
            <w:r w:rsidRPr="00F01C01">
              <w:rPr>
                <w:b/>
                <w:bCs/>
                <w:dstrike/>
                <w:color w:val="0000FF"/>
                <w:sz w:val="20"/>
                <w:szCs w:val="20"/>
                <w:highlight w:val="yellow"/>
              </w:rPr>
              <w:t>X</w:t>
            </w:r>
          </w:p>
        </w:tc>
        <w:tc>
          <w:tcPr>
            <w:tcW w:w="0" w:type="auto"/>
            <w:tcBorders>
              <w:top w:val="thickThinSmallGap" w:sz="24" w:space="0" w:color="auto"/>
            </w:tcBorders>
            <w:tcMar>
              <w:top w:w="85" w:type="dxa"/>
              <w:bottom w:w="85" w:type="dxa"/>
            </w:tcMar>
            <w:vAlign w:val="center"/>
          </w:tcPr>
          <w:p w:rsidR="005B12D1" w:rsidRPr="00F01C01" w:rsidRDefault="005B12D1" w:rsidP="005B12D1">
            <w:pPr>
              <w:jc w:val="center"/>
              <w:rPr>
                <w:b/>
                <w:bCs/>
                <w:dstrike/>
                <w:color w:val="0000FF"/>
                <w:sz w:val="20"/>
                <w:szCs w:val="20"/>
                <w:highlight w:val="yellow"/>
              </w:rPr>
            </w:pPr>
            <w:r w:rsidRPr="00F01C01">
              <w:rPr>
                <w:b/>
                <w:bCs/>
                <w:dstrike/>
                <w:color w:val="0000FF"/>
                <w:sz w:val="20"/>
                <w:szCs w:val="20"/>
                <w:highlight w:val="yellow"/>
              </w:rPr>
              <w:t>X</w:t>
            </w:r>
          </w:p>
        </w:tc>
        <w:tc>
          <w:tcPr>
            <w:tcW w:w="0" w:type="auto"/>
            <w:tcBorders>
              <w:top w:val="thickThinSmallGap" w:sz="24" w:space="0" w:color="auto"/>
            </w:tcBorders>
            <w:tcMar>
              <w:top w:w="85" w:type="dxa"/>
              <w:bottom w:w="85" w:type="dxa"/>
            </w:tcMar>
            <w:vAlign w:val="center"/>
          </w:tcPr>
          <w:p w:rsidR="005B12D1" w:rsidRPr="00F01C01" w:rsidRDefault="005B12D1" w:rsidP="005B12D1">
            <w:pPr>
              <w:jc w:val="center"/>
              <w:rPr>
                <w:b/>
                <w:sz w:val="20"/>
              </w:rPr>
            </w:pPr>
          </w:p>
        </w:tc>
      </w:tr>
      <w:tr w:rsidR="005B12D1" w:rsidRPr="00F01C01" w:rsidTr="005B12D1">
        <w:trPr>
          <w:cantSplit/>
        </w:trPr>
        <w:tc>
          <w:tcPr>
            <w:tcW w:w="0" w:type="auto"/>
            <w:tcBorders>
              <w:right w:val="single" w:sz="4" w:space="0" w:color="auto"/>
            </w:tcBorders>
            <w:tcMar>
              <w:top w:w="85" w:type="dxa"/>
              <w:bottom w:w="85" w:type="dxa"/>
            </w:tcMar>
            <w:vAlign w:val="center"/>
          </w:tcPr>
          <w:p w:rsidR="005B12D1" w:rsidRPr="00F01C01" w:rsidRDefault="005B12D1" w:rsidP="005B12D1">
            <w:pPr>
              <w:pStyle w:val="List1"/>
              <w:numPr>
                <w:ilvl w:val="0"/>
                <w:numId w:val="30"/>
              </w:numPr>
            </w:pPr>
            <w:r w:rsidRPr="00F01C01">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w:t>
            </w:r>
          </w:p>
        </w:tc>
        <w:tc>
          <w:tcPr>
            <w:tcW w:w="0" w:type="auto"/>
            <w:tcBorders>
              <w:left w:val="single" w:sz="4" w:space="0" w:color="auto"/>
            </w:tcBorders>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r>
      <w:bookmarkEnd w:id="197"/>
      <w:tr w:rsidR="005B12D1" w:rsidRPr="00F01C01" w:rsidTr="005B12D1">
        <w:trPr>
          <w:cantSplit/>
        </w:trPr>
        <w:tc>
          <w:tcPr>
            <w:tcW w:w="0" w:type="auto"/>
            <w:tcBorders>
              <w:right w:val="single" w:sz="4" w:space="0" w:color="auto"/>
            </w:tcBorders>
            <w:shd w:val="clear" w:color="auto" w:fill="auto"/>
            <w:tcMar>
              <w:top w:w="85" w:type="dxa"/>
              <w:bottom w:w="85" w:type="dxa"/>
            </w:tcMar>
            <w:vAlign w:val="center"/>
          </w:tcPr>
          <w:p w:rsidR="005B12D1" w:rsidRPr="00F01C01" w:rsidRDefault="005B12D1" w:rsidP="005B12D1">
            <w:pPr>
              <w:pStyle w:val="List1"/>
              <w:numPr>
                <w:ilvl w:val="0"/>
                <w:numId w:val="30"/>
              </w:numPr>
            </w:pPr>
            <w:r w:rsidRPr="00F01C01">
              <w:t>Review/update/provide input to IMO on Resolution A.857 (20) -Guidelines for Vessel Traffic Services</w:t>
            </w:r>
            <w:r w:rsidRPr="00F01C01">
              <w:rPr>
                <w:dstrike/>
                <w:highlight w:val="yellow"/>
              </w:rPr>
              <w:t>, taking into account the development and implementation of the VTM concept</w:t>
            </w:r>
            <w:r w:rsidRPr="00F01C01">
              <w:t>.</w:t>
            </w:r>
          </w:p>
        </w:tc>
        <w:tc>
          <w:tcPr>
            <w:tcW w:w="0" w:type="auto"/>
            <w:tcBorders>
              <w:left w:val="single" w:sz="4" w:space="0" w:color="auto"/>
            </w:tcBorders>
            <w:shd w:val="clear" w:color="auto" w:fill="auto"/>
            <w:tcMar>
              <w:top w:w="85" w:type="dxa"/>
              <w:bottom w:w="85" w:type="dxa"/>
            </w:tcMar>
            <w:vAlign w:val="center"/>
          </w:tcPr>
          <w:p w:rsidR="005B12D1" w:rsidRPr="00F01C01" w:rsidRDefault="005B12D1" w:rsidP="005B12D1">
            <w:pPr>
              <w:jc w:val="center"/>
              <w:rPr>
                <w:b/>
                <w:sz w:val="20"/>
              </w:rPr>
            </w:pPr>
          </w:p>
        </w:tc>
        <w:tc>
          <w:tcPr>
            <w:tcW w:w="0" w:type="auto"/>
            <w:shd w:val="clear" w:color="auto" w:fill="auto"/>
            <w:tcMar>
              <w:top w:w="85" w:type="dxa"/>
              <w:bottom w:w="85" w:type="dxa"/>
            </w:tcMar>
            <w:vAlign w:val="center"/>
          </w:tcPr>
          <w:p w:rsidR="005B12D1" w:rsidRPr="00F01C01" w:rsidRDefault="005B12D1" w:rsidP="005B12D1">
            <w:pPr>
              <w:jc w:val="center"/>
              <w:rPr>
                <w:b/>
                <w:sz w:val="20"/>
              </w:rPr>
            </w:pPr>
          </w:p>
        </w:tc>
        <w:tc>
          <w:tcPr>
            <w:tcW w:w="0" w:type="auto"/>
            <w:shd w:val="clear" w:color="auto" w:fill="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shd w:val="clear" w:color="auto" w:fill="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shd w:val="clear" w:color="auto" w:fill="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shd w:val="clear" w:color="auto" w:fill="auto"/>
            <w:tcMar>
              <w:top w:w="85" w:type="dxa"/>
              <w:bottom w:w="85" w:type="dxa"/>
            </w:tcMar>
            <w:vAlign w:val="center"/>
          </w:tcPr>
          <w:p w:rsidR="005B12D1" w:rsidRPr="00F01C01" w:rsidRDefault="005B12D1" w:rsidP="005B12D1">
            <w:pPr>
              <w:jc w:val="center"/>
              <w:rPr>
                <w:b/>
                <w:color w:val="FF0000"/>
                <w:sz w:val="20"/>
              </w:rPr>
            </w:pPr>
          </w:p>
        </w:tc>
        <w:tc>
          <w:tcPr>
            <w:tcW w:w="0" w:type="auto"/>
            <w:shd w:val="clear" w:color="auto" w:fill="auto"/>
            <w:tcMar>
              <w:top w:w="85" w:type="dxa"/>
              <w:bottom w:w="85" w:type="dxa"/>
            </w:tcMar>
            <w:vAlign w:val="center"/>
          </w:tcPr>
          <w:p w:rsidR="005B12D1" w:rsidRPr="00F01C01" w:rsidRDefault="005B12D1" w:rsidP="005B12D1">
            <w:pPr>
              <w:jc w:val="center"/>
              <w:rPr>
                <w:b/>
                <w:sz w:val="20"/>
              </w:rPr>
            </w:pPr>
          </w:p>
        </w:tc>
      </w:tr>
      <w:tr w:rsidR="005B12D1" w:rsidRPr="00F01C01" w:rsidTr="005B12D1">
        <w:trPr>
          <w:cantSplit/>
        </w:trPr>
        <w:tc>
          <w:tcPr>
            <w:tcW w:w="0" w:type="auto"/>
            <w:tcBorders>
              <w:right w:val="single" w:sz="4" w:space="0" w:color="auto"/>
            </w:tcBorders>
            <w:shd w:val="clear" w:color="auto" w:fill="auto"/>
            <w:tcMar>
              <w:top w:w="85" w:type="dxa"/>
              <w:bottom w:w="85" w:type="dxa"/>
            </w:tcMar>
            <w:vAlign w:val="center"/>
          </w:tcPr>
          <w:p w:rsidR="005B12D1" w:rsidRPr="00F01C01" w:rsidRDefault="005B12D1" w:rsidP="005B12D1">
            <w:pPr>
              <w:pStyle w:val="List1"/>
              <w:numPr>
                <w:ilvl w:val="0"/>
                <w:numId w:val="30"/>
              </w:numPr>
            </w:pPr>
            <w:r w:rsidRPr="00F01C01">
              <w:t>Update the VTS Manual.</w:t>
            </w:r>
          </w:p>
        </w:tc>
        <w:tc>
          <w:tcPr>
            <w:tcW w:w="0" w:type="auto"/>
            <w:tcBorders>
              <w:left w:val="single" w:sz="4" w:space="0" w:color="auto"/>
            </w:tcBorders>
            <w:shd w:val="clear" w:color="auto" w:fill="auto"/>
            <w:tcMar>
              <w:top w:w="85" w:type="dxa"/>
              <w:bottom w:w="85" w:type="dxa"/>
            </w:tcMar>
            <w:vAlign w:val="center"/>
          </w:tcPr>
          <w:p w:rsidR="005B12D1" w:rsidRPr="00F01C01" w:rsidRDefault="005B12D1" w:rsidP="005B12D1">
            <w:pPr>
              <w:jc w:val="center"/>
              <w:rPr>
                <w:b/>
                <w:sz w:val="20"/>
              </w:rPr>
            </w:pPr>
            <w:r w:rsidRPr="00F01C01">
              <w:rPr>
                <w:b/>
                <w:sz w:val="20"/>
              </w:rPr>
              <w:t>X</w:t>
            </w:r>
          </w:p>
        </w:tc>
        <w:tc>
          <w:tcPr>
            <w:tcW w:w="0" w:type="auto"/>
            <w:shd w:val="clear" w:color="auto" w:fill="auto"/>
            <w:tcMar>
              <w:top w:w="85" w:type="dxa"/>
              <w:bottom w:w="85" w:type="dxa"/>
            </w:tcMar>
            <w:vAlign w:val="center"/>
          </w:tcPr>
          <w:p w:rsidR="005B12D1" w:rsidRPr="00F01C01" w:rsidRDefault="005B12D1" w:rsidP="005B12D1">
            <w:pPr>
              <w:jc w:val="center"/>
              <w:rPr>
                <w:b/>
                <w:sz w:val="20"/>
              </w:rPr>
            </w:pPr>
            <w:r w:rsidRPr="00F01C01">
              <w:rPr>
                <w:b/>
                <w:sz w:val="20"/>
              </w:rPr>
              <w:t>X</w:t>
            </w:r>
          </w:p>
        </w:tc>
        <w:tc>
          <w:tcPr>
            <w:tcW w:w="0" w:type="auto"/>
            <w:shd w:val="clear" w:color="auto" w:fill="auto"/>
            <w:tcMar>
              <w:top w:w="85" w:type="dxa"/>
              <w:bottom w:w="85" w:type="dxa"/>
            </w:tcMar>
            <w:vAlign w:val="center"/>
          </w:tcPr>
          <w:p w:rsidR="005B12D1" w:rsidRPr="00F01C01" w:rsidRDefault="005B12D1" w:rsidP="005B12D1">
            <w:pPr>
              <w:jc w:val="center"/>
              <w:rPr>
                <w:b/>
                <w:sz w:val="20"/>
              </w:rPr>
            </w:pPr>
            <w:r w:rsidRPr="00F01C01">
              <w:rPr>
                <w:b/>
                <w:sz w:val="20"/>
              </w:rPr>
              <w:t>X</w:t>
            </w:r>
          </w:p>
        </w:tc>
        <w:tc>
          <w:tcPr>
            <w:tcW w:w="0" w:type="auto"/>
            <w:shd w:val="clear" w:color="auto" w:fill="auto"/>
            <w:tcMar>
              <w:top w:w="85" w:type="dxa"/>
              <w:bottom w:w="85" w:type="dxa"/>
            </w:tcMar>
            <w:vAlign w:val="center"/>
          </w:tcPr>
          <w:p w:rsidR="005B12D1" w:rsidRPr="00F01C01" w:rsidRDefault="005B12D1" w:rsidP="005B12D1">
            <w:pPr>
              <w:jc w:val="center"/>
              <w:rPr>
                <w:b/>
                <w:sz w:val="20"/>
              </w:rPr>
            </w:pPr>
          </w:p>
        </w:tc>
        <w:tc>
          <w:tcPr>
            <w:tcW w:w="0" w:type="auto"/>
            <w:shd w:val="clear" w:color="auto" w:fill="auto"/>
            <w:tcMar>
              <w:top w:w="85" w:type="dxa"/>
              <w:bottom w:w="85" w:type="dxa"/>
            </w:tcMar>
            <w:vAlign w:val="center"/>
          </w:tcPr>
          <w:p w:rsidR="005B12D1" w:rsidRPr="00F01C01" w:rsidRDefault="005B12D1" w:rsidP="005B12D1">
            <w:pPr>
              <w:jc w:val="center"/>
              <w:rPr>
                <w:b/>
                <w:sz w:val="20"/>
              </w:rPr>
            </w:pPr>
          </w:p>
        </w:tc>
        <w:tc>
          <w:tcPr>
            <w:tcW w:w="0" w:type="auto"/>
            <w:shd w:val="clear" w:color="auto" w:fill="auto"/>
            <w:tcMar>
              <w:top w:w="85" w:type="dxa"/>
              <w:bottom w:w="85" w:type="dxa"/>
            </w:tcMar>
            <w:vAlign w:val="center"/>
          </w:tcPr>
          <w:p w:rsidR="005B12D1" w:rsidRPr="00F01C01" w:rsidRDefault="005B12D1" w:rsidP="005B12D1">
            <w:pPr>
              <w:jc w:val="center"/>
              <w:rPr>
                <w:b/>
                <w:sz w:val="20"/>
              </w:rPr>
            </w:pPr>
          </w:p>
        </w:tc>
        <w:tc>
          <w:tcPr>
            <w:tcW w:w="0" w:type="auto"/>
            <w:shd w:val="clear" w:color="auto" w:fill="auto"/>
            <w:tcMar>
              <w:top w:w="85" w:type="dxa"/>
              <w:bottom w:w="85" w:type="dxa"/>
            </w:tcMar>
            <w:vAlign w:val="center"/>
          </w:tcPr>
          <w:p w:rsidR="005B12D1" w:rsidRPr="00F01C01" w:rsidRDefault="005B12D1" w:rsidP="005B12D1">
            <w:pPr>
              <w:jc w:val="center"/>
              <w:rPr>
                <w:b/>
                <w:sz w:val="20"/>
              </w:rPr>
            </w:pPr>
          </w:p>
        </w:tc>
      </w:tr>
      <w:tr w:rsidR="005B12D1" w:rsidRPr="00F01C01" w:rsidTr="005B12D1">
        <w:trPr>
          <w:cantSplit/>
        </w:trPr>
        <w:tc>
          <w:tcPr>
            <w:tcW w:w="0" w:type="auto"/>
            <w:tcBorders>
              <w:right w:val="single" w:sz="4" w:space="0" w:color="auto"/>
            </w:tcBorders>
            <w:shd w:val="clear" w:color="auto" w:fill="auto"/>
            <w:tcMar>
              <w:top w:w="85" w:type="dxa"/>
              <w:bottom w:w="85" w:type="dxa"/>
            </w:tcMar>
            <w:vAlign w:val="center"/>
          </w:tcPr>
          <w:p w:rsidR="005B12D1" w:rsidRPr="00F01C01" w:rsidRDefault="005B12D1" w:rsidP="005B12D1">
            <w:pPr>
              <w:pStyle w:val="List1"/>
              <w:numPr>
                <w:ilvl w:val="0"/>
                <w:numId w:val="30"/>
              </w:numPr>
            </w:pPr>
            <w:r w:rsidRPr="00F01C01">
              <w:t>Review VTS Recommendations and Guidelines to ensure consistency with the VTS Manual including:</w:t>
            </w:r>
          </w:p>
          <w:p w:rsidR="005B12D1" w:rsidRPr="00F01C01" w:rsidRDefault="005B12D1" w:rsidP="005B12D1">
            <w:pPr>
              <w:pStyle w:val="List1indent1"/>
              <w:widowControl w:val="0"/>
              <w:numPr>
                <w:ilvl w:val="1"/>
                <w:numId w:val="30"/>
              </w:numPr>
            </w:pPr>
            <w:r w:rsidRPr="00F01C01">
              <w:t>Recommendations:</w:t>
            </w:r>
          </w:p>
          <w:p w:rsidR="005B12D1" w:rsidRPr="00F01C01" w:rsidRDefault="005B12D1" w:rsidP="005B12D1">
            <w:pPr>
              <w:pStyle w:val="List1indent2"/>
              <w:widowControl/>
              <w:numPr>
                <w:ilvl w:val="2"/>
                <w:numId w:val="30"/>
              </w:numPr>
              <w:autoSpaceDE/>
              <w:autoSpaceDN/>
              <w:adjustRightInd/>
            </w:pPr>
            <w:r w:rsidRPr="00F01C01">
              <w:t>V-102 on the application of the User Pays Principle to VTS (dated 03/1998);  WG2</w:t>
            </w:r>
          </w:p>
          <w:p w:rsidR="005B12D1" w:rsidRPr="00F01C01" w:rsidRDefault="005B12D1" w:rsidP="005B12D1">
            <w:pPr>
              <w:pStyle w:val="List1indent2"/>
              <w:widowControl/>
              <w:numPr>
                <w:ilvl w:val="2"/>
                <w:numId w:val="30"/>
              </w:numPr>
              <w:autoSpaceDE/>
              <w:autoSpaceDN/>
              <w:adjustRightInd/>
            </w:pPr>
            <w:r w:rsidRPr="00F01C01">
              <w:t>V-120 on Vessel Traffic Services in inland waters (dated 06/2001);  WG1</w:t>
            </w:r>
          </w:p>
          <w:p w:rsidR="005B12D1" w:rsidRPr="00F01C01" w:rsidRDefault="005B12D1" w:rsidP="005B12D1">
            <w:pPr>
              <w:pStyle w:val="List1indent2"/>
              <w:widowControl/>
              <w:numPr>
                <w:ilvl w:val="2"/>
                <w:numId w:val="30"/>
              </w:numPr>
              <w:autoSpaceDE/>
              <w:autoSpaceDN/>
              <w:adjustRightInd/>
            </w:pPr>
            <w:r w:rsidRPr="00F01C01">
              <w:t xml:space="preserve">V-125 on the use and presentation of </w:t>
            </w:r>
            <w:proofErr w:type="spellStart"/>
            <w:r w:rsidRPr="00F01C01">
              <w:t>symbology</w:t>
            </w:r>
            <w:proofErr w:type="spellEnd"/>
            <w:r w:rsidRPr="00F01C01">
              <w:t xml:space="preserve"> (dated 12/2004); and  WG1</w:t>
            </w:r>
          </w:p>
          <w:p w:rsidR="005B12D1" w:rsidRPr="00F01C01" w:rsidRDefault="005B12D1" w:rsidP="005B12D1">
            <w:pPr>
              <w:pStyle w:val="List1indent2"/>
              <w:widowControl/>
              <w:numPr>
                <w:ilvl w:val="2"/>
                <w:numId w:val="30"/>
              </w:numPr>
              <w:autoSpaceDE/>
              <w:autoSpaceDN/>
              <w:adjustRightInd/>
            </w:pPr>
            <w:r w:rsidRPr="00F01C01">
              <w:t>V-127 on VTS Operating Procedures (dated 06/2004).  WG1</w:t>
            </w:r>
          </w:p>
          <w:p w:rsidR="005B12D1" w:rsidRPr="00F01C01" w:rsidRDefault="005B12D1" w:rsidP="005B12D1">
            <w:pPr>
              <w:pStyle w:val="List1indent1"/>
              <w:widowControl w:val="0"/>
              <w:numPr>
                <w:ilvl w:val="1"/>
                <w:numId w:val="30"/>
              </w:numPr>
            </w:pPr>
            <w:r w:rsidRPr="00F01C01">
              <w:t xml:space="preserve">Guidelines: </w:t>
            </w:r>
          </w:p>
          <w:p w:rsidR="005B12D1" w:rsidRPr="00F01C01" w:rsidRDefault="005B12D1" w:rsidP="005B12D1">
            <w:pPr>
              <w:pStyle w:val="List1indent2"/>
              <w:widowControl/>
              <w:numPr>
                <w:ilvl w:val="2"/>
                <w:numId w:val="30"/>
              </w:numPr>
              <w:autoSpaceDE/>
              <w:autoSpaceDN/>
              <w:adjustRightInd/>
            </w:pPr>
            <w:r w:rsidRPr="00F01C01">
              <w:t xml:space="preserve">1017 </w:t>
            </w:r>
            <w:ins w:id="198" w:author="Trainor, Neil" w:date="2012-09-08T02:29:00Z">
              <w:r w:rsidR="00EB44AC" w:rsidRPr="00EB44AC">
                <w:rPr>
                  <w:highlight w:val="yellow"/>
                  <w:rPrChange w:id="199" w:author="Trainor, Neil" w:date="2012-09-08T02:29:00Z">
                    <w:rPr/>
                  </w:rPrChange>
                </w:rPr>
                <w:t>Assessment of</w:t>
              </w:r>
              <w:r w:rsidR="00EB44AC">
                <w:t xml:space="preserve"> </w:t>
              </w:r>
            </w:ins>
            <w:r w:rsidRPr="00F01C01">
              <w:t>Training Requirements for VTS Personnel (dated 06/2001);  WG3</w:t>
            </w:r>
          </w:p>
          <w:p w:rsidR="005B12D1" w:rsidRPr="00F01C01" w:rsidRDefault="005B12D1" w:rsidP="005B12D1">
            <w:pPr>
              <w:pStyle w:val="List1indent2"/>
              <w:widowControl/>
              <w:numPr>
                <w:ilvl w:val="2"/>
                <w:numId w:val="30"/>
              </w:numPr>
              <w:autoSpaceDE/>
              <w:autoSpaceDN/>
              <w:adjustRightInd/>
            </w:pPr>
            <w:r w:rsidRPr="00F01C01">
              <w:t>1026 AIS as a VTS Tool (dated 12/2001);  WG2</w:t>
            </w:r>
          </w:p>
          <w:p w:rsidR="005B12D1" w:rsidRPr="00F01C01" w:rsidRDefault="005B12D1" w:rsidP="005B12D1">
            <w:pPr>
              <w:pStyle w:val="List1indent2"/>
              <w:widowControl/>
              <w:numPr>
                <w:ilvl w:val="2"/>
                <w:numId w:val="30"/>
              </w:numPr>
              <w:autoSpaceDE/>
              <w:autoSpaceDN/>
              <w:adjustRightInd/>
            </w:pPr>
            <w:r w:rsidRPr="00F01C01">
              <w:t>1027 Simulation in VTS Training (dated 06/2002);  WG3</w:t>
            </w:r>
          </w:p>
          <w:p w:rsidR="005B12D1" w:rsidRPr="00F01C01" w:rsidRDefault="005B12D1" w:rsidP="005B12D1">
            <w:pPr>
              <w:pStyle w:val="List1indent2"/>
              <w:widowControl/>
              <w:numPr>
                <w:ilvl w:val="2"/>
                <w:numId w:val="30"/>
              </w:numPr>
              <w:autoSpaceDE/>
              <w:autoSpaceDN/>
              <w:adjustRightInd/>
            </w:pPr>
            <w:r w:rsidRPr="00F01C01">
              <w:t>1045 Staffing Levels at VTS Centres (dated 12/2005).  WG3</w:t>
            </w:r>
          </w:p>
        </w:tc>
        <w:tc>
          <w:tcPr>
            <w:tcW w:w="0" w:type="auto"/>
            <w:tcBorders>
              <w:left w:val="single" w:sz="4" w:space="0" w:color="auto"/>
            </w:tcBorders>
            <w:shd w:val="clear" w:color="auto" w:fill="auto"/>
            <w:tcMar>
              <w:top w:w="85" w:type="dxa"/>
              <w:bottom w:w="85" w:type="dxa"/>
            </w:tcMar>
            <w:vAlign w:val="center"/>
          </w:tcPr>
          <w:p w:rsidR="005B12D1" w:rsidRPr="00F01C01" w:rsidRDefault="005B12D1" w:rsidP="005B12D1">
            <w:pPr>
              <w:spacing w:after="120"/>
              <w:jc w:val="center"/>
              <w:rPr>
                <w:sz w:val="20"/>
              </w:rPr>
            </w:pPr>
          </w:p>
          <w:p w:rsidR="005B12D1" w:rsidRPr="00F01C01" w:rsidRDefault="005B12D1" w:rsidP="005B12D1">
            <w:pPr>
              <w:spacing w:after="120"/>
              <w:jc w:val="center"/>
              <w:rPr>
                <w:sz w:val="20"/>
              </w:rPr>
            </w:pPr>
          </w:p>
          <w:p w:rsidR="005B12D1" w:rsidRPr="00F01C01" w:rsidRDefault="005B12D1" w:rsidP="005B12D1">
            <w:pPr>
              <w:spacing w:after="120"/>
              <w:jc w:val="center"/>
              <w:rPr>
                <w:sz w:val="20"/>
              </w:rPr>
            </w:pPr>
          </w:p>
          <w:p w:rsidR="005B12D1" w:rsidRPr="00F01C01" w:rsidRDefault="005B12D1" w:rsidP="005B12D1">
            <w:pPr>
              <w:spacing w:after="120"/>
              <w:jc w:val="center"/>
              <w:rPr>
                <w:sz w:val="20"/>
              </w:rPr>
            </w:pPr>
          </w:p>
          <w:p w:rsidR="005B12D1" w:rsidRPr="00F01C01" w:rsidRDefault="005B12D1" w:rsidP="005B12D1">
            <w:pPr>
              <w:spacing w:after="120"/>
              <w:jc w:val="center"/>
              <w:rPr>
                <w:sz w:val="20"/>
              </w:rPr>
            </w:pPr>
          </w:p>
          <w:p w:rsidR="005B12D1" w:rsidRPr="00F01C01" w:rsidRDefault="005B12D1" w:rsidP="005B12D1">
            <w:pPr>
              <w:spacing w:after="120"/>
              <w:jc w:val="center"/>
              <w:rPr>
                <w:b/>
                <w:color w:val="FF0000"/>
                <w:sz w:val="20"/>
              </w:rPr>
            </w:pPr>
            <w:r w:rsidRPr="00F01C01">
              <w:rPr>
                <w:b/>
                <w:color w:val="FF0000"/>
                <w:sz w:val="20"/>
              </w:rPr>
              <w:t>X</w:t>
            </w:r>
          </w:p>
          <w:p w:rsidR="005B12D1" w:rsidRPr="00F01C01" w:rsidRDefault="005B12D1" w:rsidP="005B12D1">
            <w:pPr>
              <w:spacing w:after="120"/>
              <w:jc w:val="center"/>
              <w:rPr>
                <w:sz w:val="20"/>
              </w:rPr>
            </w:pPr>
          </w:p>
          <w:p w:rsidR="005B12D1" w:rsidRPr="00F01C01" w:rsidRDefault="005B12D1" w:rsidP="005B12D1">
            <w:pPr>
              <w:spacing w:after="120"/>
              <w:jc w:val="center"/>
              <w:rPr>
                <w:sz w:val="20"/>
              </w:rPr>
            </w:pPr>
          </w:p>
          <w:p w:rsidR="005B12D1" w:rsidRPr="00F01C01" w:rsidRDefault="005B12D1" w:rsidP="005B12D1">
            <w:pPr>
              <w:spacing w:after="120"/>
              <w:jc w:val="center"/>
              <w:rPr>
                <w:sz w:val="20"/>
              </w:rPr>
            </w:pPr>
          </w:p>
          <w:p w:rsidR="005B12D1" w:rsidRPr="00F01C01" w:rsidRDefault="005B12D1" w:rsidP="005B12D1">
            <w:pPr>
              <w:spacing w:after="120"/>
              <w:jc w:val="center"/>
              <w:rPr>
                <w:b/>
                <w:color w:val="00B050"/>
                <w:sz w:val="20"/>
              </w:rPr>
            </w:pPr>
            <w:r w:rsidRPr="00F01C01">
              <w:rPr>
                <w:b/>
                <w:color w:val="00B050"/>
                <w:sz w:val="20"/>
              </w:rPr>
              <w:t>X</w:t>
            </w:r>
          </w:p>
          <w:p w:rsidR="005B12D1" w:rsidRPr="00F01C01" w:rsidRDefault="005B12D1" w:rsidP="005B12D1">
            <w:pPr>
              <w:spacing w:after="120"/>
              <w:jc w:val="center"/>
              <w:rPr>
                <w:b/>
                <w:sz w:val="20"/>
              </w:rPr>
            </w:pPr>
          </w:p>
        </w:tc>
        <w:tc>
          <w:tcPr>
            <w:tcW w:w="0" w:type="auto"/>
            <w:shd w:val="clear" w:color="auto" w:fill="auto"/>
            <w:tcMar>
              <w:top w:w="85" w:type="dxa"/>
              <w:bottom w:w="85" w:type="dxa"/>
            </w:tcMar>
            <w:vAlign w:val="center"/>
          </w:tcPr>
          <w:p w:rsidR="005B12D1" w:rsidRPr="00F01C01" w:rsidRDefault="005B12D1" w:rsidP="005B12D1">
            <w:pPr>
              <w:spacing w:after="120"/>
              <w:jc w:val="center"/>
              <w:rPr>
                <w:sz w:val="20"/>
              </w:rPr>
            </w:pPr>
          </w:p>
          <w:p w:rsidR="005B12D1" w:rsidRPr="00F01C01" w:rsidRDefault="005B12D1" w:rsidP="005B12D1">
            <w:pPr>
              <w:spacing w:after="120"/>
              <w:jc w:val="center"/>
              <w:rPr>
                <w:sz w:val="20"/>
              </w:rPr>
            </w:pPr>
          </w:p>
          <w:p w:rsidR="005B12D1" w:rsidRPr="00F01C01" w:rsidRDefault="005B12D1" w:rsidP="005B12D1">
            <w:pPr>
              <w:spacing w:after="120"/>
              <w:jc w:val="center"/>
              <w:rPr>
                <w:sz w:val="20"/>
              </w:rPr>
            </w:pPr>
          </w:p>
          <w:p w:rsidR="005B12D1" w:rsidRPr="00F01C01" w:rsidRDefault="005B12D1" w:rsidP="005B12D1">
            <w:pPr>
              <w:spacing w:after="120"/>
              <w:jc w:val="center"/>
              <w:rPr>
                <w:sz w:val="20"/>
              </w:rPr>
            </w:pPr>
          </w:p>
          <w:p w:rsidR="005B12D1" w:rsidRPr="00F01C01" w:rsidRDefault="005B12D1" w:rsidP="005B12D1">
            <w:pPr>
              <w:spacing w:after="120"/>
              <w:jc w:val="center"/>
              <w:rPr>
                <w:b/>
                <w:sz w:val="20"/>
              </w:rPr>
            </w:pPr>
          </w:p>
          <w:p w:rsidR="005B12D1" w:rsidRPr="00F01C01" w:rsidRDefault="005B12D1" w:rsidP="005B12D1">
            <w:pPr>
              <w:spacing w:after="120"/>
              <w:jc w:val="center"/>
              <w:rPr>
                <w:b/>
                <w:color w:val="FF0000"/>
                <w:sz w:val="20"/>
              </w:rPr>
            </w:pPr>
            <w:r w:rsidRPr="00F01C01">
              <w:rPr>
                <w:b/>
                <w:color w:val="FF0000"/>
                <w:sz w:val="20"/>
              </w:rPr>
              <w:t>X</w:t>
            </w:r>
          </w:p>
          <w:p w:rsidR="005B12D1" w:rsidRPr="00F01C01" w:rsidRDefault="005B12D1" w:rsidP="005B12D1">
            <w:pPr>
              <w:spacing w:after="120"/>
              <w:jc w:val="center"/>
              <w:rPr>
                <w:sz w:val="20"/>
              </w:rPr>
            </w:pPr>
          </w:p>
          <w:p w:rsidR="005B12D1" w:rsidRPr="00F01C01" w:rsidRDefault="005B12D1" w:rsidP="005B12D1">
            <w:pPr>
              <w:spacing w:after="120"/>
              <w:jc w:val="center"/>
              <w:rPr>
                <w:sz w:val="20"/>
              </w:rPr>
            </w:pPr>
          </w:p>
          <w:p w:rsidR="005B12D1" w:rsidRPr="00F01C01" w:rsidRDefault="005B12D1" w:rsidP="005B12D1">
            <w:pPr>
              <w:spacing w:after="120"/>
              <w:jc w:val="center"/>
              <w:rPr>
                <w:b/>
                <w:sz w:val="20"/>
              </w:rPr>
            </w:pPr>
            <w:r w:rsidRPr="00F01C01">
              <w:rPr>
                <w:b/>
                <w:color w:val="7030A0"/>
                <w:sz w:val="20"/>
              </w:rPr>
              <w:t>X</w:t>
            </w:r>
          </w:p>
          <w:p w:rsidR="005B12D1" w:rsidRPr="00F01C01" w:rsidRDefault="005B12D1" w:rsidP="005B12D1">
            <w:pPr>
              <w:spacing w:after="120"/>
              <w:jc w:val="center"/>
              <w:rPr>
                <w:b/>
                <w:color w:val="00B050"/>
                <w:sz w:val="20"/>
              </w:rPr>
            </w:pPr>
            <w:r w:rsidRPr="00F01C01">
              <w:rPr>
                <w:b/>
                <w:color w:val="00B050"/>
                <w:sz w:val="20"/>
              </w:rPr>
              <w:t>X</w:t>
            </w:r>
          </w:p>
          <w:p w:rsidR="005B12D1" w:rsidRPr="00F01C01" w:rsidRDefault="005B12D1" w:rsidP="005B12D1">
            <w:pPr>
              <w:spacing w:after="120"/>
              <w:jc w:val="center"/>
              <w:rPr>
                <w:b/>
                <w:sz w:val="20"/>
              </w:rPr>
            </w:pPr>
          </w:p>
        </w:tc>
        <w:tc>
          <w:tcPr>
            <w:tcW w:w="0" w:type="auto"/>
            <w:shd w:val="clear" w:color="auto" w:fill="auto"/>
            <w:tcMar>
              <w:top w:w="85" w:type="dxa"/>
              <w:bottom w:w="85" w:type="dxa"/>
            </w:tcMar>
            <w:vAlign w:val="center"/>
          </w:tcPr>
          <w:p w:rsidR="005B12D1" w:rsidRPr="00F01C01" w:rsidRDefault="005B12D1" w:rsidP="005B12D1">
            <w:pPr>
              <w:spacing w:after="120"/>
              <w:jc w:val="center"/>
              <w:rPr>
                <w:sz w:val="20"/>
              </w:rPr>
            </w:pPr>
          </w:p>
          <w:p w:rsidR="005B12D1" w:rsidRPr="00F01C01" w:rsidRDefault="005B12D1" w:rsidP="005B12D1">
            <w:pPr>
              <w:spacing w:after="120"/>
              <w:jc w:val="center"/>
              <w:rPr>
                <w:sz w:val="20"/>
              </w:rPr>
            </w:pPr>
          </w:p>
          <w:p w:rsidR="005B12D1" w:rsidRPr="00F01C01" w:rsidRDefault="005B12D1" w:rsidP="005B12D1">
            <w:pPr>
              <w:spacing w:after="120"/>
              <w:jc w:val="center"/>
              <w:rPr>
                <w:b/>
                <w:color w:val="7030A0"/>
                <w:sz w:val="20"/>
              </w:rPr>
            </w:pPr>
            <w:r w:rsidRPr="00F01C01">
              <w:rPr>
                <w:b/>
                <w:color w:val="7030A0"/>
                <w:sz w:val="20"/>
              </w:rPr>
              <w:t>X</w:t>
            </w:r>
          </w:p>
          <w:p w:rsidR="005B12D1" w:rsidRPr="00F01C01" w:rsidRDefault="005B12D1" w:rsidP="005B12D1">
            <w:pPr>
              <w:spacing w:after="120"/>
              <w:jc w:val="center"/>
              <w:rPr>
                <w:sz w:val="20"/>
              </w:rPr>
            </w:pPr>
          </w:p>
          <w:p w:rsidR="005B12D1" w:rsidRPr="00F01C01" w:rsidRDefault="005B12D1" w:rsidP="005B12D1">
            <w:pPr>
              <w:spacing w:after="120"/>
              <w:jc w:val="center"/>
              <w:rPr>
                <w:b/>
                <w:color w:val="FF0000"/>
                <w:sz w:val="20"/>
              </w:rPr>
            </w:pPr>
            <w:r w:rsidRPr="00F01C01">
              <w:rPr>
                <w:b/>
                <w:color w:val="FF0000"/>
                <w:sz w:val="20"/>
              </w:rPr>
              <w:t>X</w:t>
            </w:r>
          </w:p>
          <w:p w:rsidR="005B12D1" w:rsidRPr="00F01C01" w:rsidRDefault="005B12D1" w:rsidP="005B12D1">
            <w:pPr>
              <w:spacing w:after="120"/>
              <w:jc w:val="center"/>
              <w:rPr>
                <w:sz w:val="20"/>
              </w:rPr>
            </w:pPr>
          </w:p>
          <w:p w:rsidR="005B12D1" w:rsidRPr="00F01C01" w:rsidRDefault="005B12D1" w:rsidP="005B12D1">
            <w:pPr>
              <w:spacing w:after="120"/>
              <w:jc w:val="center"/>
              <w:rPr>
                <w:b/>
                <w:sz w:val="20"/>
              </w:rPr>
            </w:pPr>
          </w:p>
          <w:p w:rsidR="005B12D1" w:rsidRPr="00F01C01" w:rsidRDefault="005B12D1" w:rsidP="005B12D1">
            <w:pPr>
              <w:spacing w:after="120"/>
              <w:jc w:val="center"/>
              <w:rPr>
                <w:b/>
                <w:color w:val="00B050"/>
                <w:sz w:val="20"/>
              </w:rPr>
            </w:pPr>
            <w:r w:rsidRPr="00F01C01">
              <w:rPr>
                <w:b/>
                <w:color w:val="00B050"/>
                <w:sz w:val="20"/>
              </w:rPr>
              <w:t>X</w:t>
            </w:r>
          </w:p>
          <w:p w:rsidR="005B12D1" w:rsidRPr="00F01C01" w:rsidRDefault="005B12D1" w:rsidP="005B12D1">
            <w:pPr>
              <w:spacing w:after="120"/>
              <w:jc w:val="center"/>
              <w:rPr>
                <w:b/>
                <w:color w:val="7030A0"/>
                <w:sz w:val="20"/>
              </w:rPr>
            </w:pPr>
            <w:r w:rsidRPr="00F01C01">
              <w:rPr>
                <w:b/>
                <w:color w:val="7030A0"/>
                <w:sz w:val="20"/>
              </w:rPr>
              <w:t>X</w:t>
            </w:r>
          </w:p>
          <w:p w:rsidR="005B12D1" w:rsidRPr="00F01C01" w:rsidRDefault="005B12D1" w:rsidP="005B12D1">
            <w:pPr>
              <w:spacing w:after="120"/>
              <w:jc w:val="center"/>
              <w:rPr>
                <w:b/>
                <w:color w:val="00B050"/>
                <w:sz w:val="20"/>
              </w:rPr>
            </w:pPr>
            <w:r w:rsidRPr="00F01C01">
              <w:rPr>
                <w:b/>
                <w:color w:val="00B050"/>
                <w:sz w:val="20"/>
              </w:rPr>
              <w:t>X</w:t>
            </w:r>
          </w:p>
          <w:p w:rsidR="005B12D1" w:rsidRPr="00F01C01" w:rsidRDefault="005B12D1" w:rsidP="005B12D1">
            <w:pPr>
              <w:spacing w:after="120"/>
              <w:jc w:val="center"/>
              <w:rPr>
                <w:b/>
                <w:color w:val="00B050"/>
                <w:sz w:val="20"/>
              </w:rPr>
            </w:pPr>
            <w:r w:rsidRPr="00F01C01">
              <w:rPr>
                <w:b/>
                <w:color w:val="00B050"/>
                <w:sz w:val="20"/>
              </w:rPr>
              <w:t>X</w:t>
            </w:r>
          </w:p>
        </w:tc>
        <w:tc>
          <w:tcPr>
            <w:tcW w:w="0" w:type="auto"/>
            <w:shd w:val="clear" w:color="auto" w:fill="auto"/>
            <w:tcMar>
              <w:top w:w="85" w:type="dxa"/>
              <w:bottom w:w="85" w:type="dxa"/>
            </w:tcMar>
            <w:vAlign w:val="center"/>
          </w:tcPr>
          <w:p w:rsidR="005B12D1" w:rsidRPr="00F01C01" w:rsidRDefault="005B12D1" w:rsidP="005B12D1">
            <w:pPr>
              <w:spacing w:after="120"/>
              <w:jc w:val="center"/>
              <w:rPr>
                <w:sz w:val="20"/>
              </w:rPr>
            </w:pPr>
          </w:p>
          <w:p w:rsidR="005B12D1" w:rsidRPr="00F01C01" w:rsidRDefault="005B12D1" w:rsidP="005B12D1">
            <w:pPr>
              <w:spacing w:after="120"/>
              <w:jc w:val="center"/>
              <w:rPr>
                <w:sz w:val="20"/>
              </w:rPr>
            </w:pPr>
          </w:p>
          <w:p w:rsidR="005B12D1" w:rsidRPr="00F01C01" w:rsidRDefault="005B12D1" w:rsidP="005B12D1">
            <w:pPr>
              <w:spacing w:after="120"/>
              <w:jc w:val="center"/>
              <w:rPr>
                <w:rFonts w:ascii="Arial Bold" w:hAnsi="Arial Bold"/>
                <w:b/>
                <w:dstrike/>
                <w:color w:val="7030A0"/>
                <w:sz w:val="20"/>
              </w:rPr>
            </w:pPr>
          </w:p>
          <w:p w:rsidR="005B12D1" w:rsidRPr="00F01C01" w:rsidRDefault="005B12D1" w:rsidP="005B12D1">
            <w:pPr>
              <w:spacing w:after="120"/>
              <w:jc w:val="center"/>
              <w:rPr>
                <w:sz w:val="20"/>
              </w:rPr>
            </w:pPr>
          </w:p>
          <w:p w:rsidR="005B12D1" w:rsidRPr="00F01C01" w:rsidRDefault="005B12D1" w:rsidP="005B12D1">
            <w:pPr>
              <w:spacing w:after="120"/>
              <w:jc w:val="center"/>
              <w:rPr>
                <w:b/>
                <w:color w:val="FF0000"/>
                <w:sz w:val="20"/>
              </w:rPr>
            </w:pPr>
            <w:r w:rsidRPr="00F01C01">
              <w:rPr>
                <w:b/>
                <w:color w:val="FF0000"/>
                <w:sz w:val="20"/>
              </w:rPr>
              <w:t>X</w:t>
            </w:r>
          </w:p>
          <w:p w:rsidR="005B12D1" w:rsidRPr="00F01C01" w:rsidRDefault="005B12D1" w:rsidP="005B12D1">
            <w:pPr>
              <w:spacing w:after="120"/>
              <w:jc w:val="center"/>
              <w:rPr>
                <w:sz w:val="20"/>
              </w:rPr>
            </w:pPr>
          </w:p>
          <w:p w:rsidR="005B12D1" w:rsidRPr="00F01C01" w:rsidRDefault="005B12D1" w:rsidP="005B12D1">
            <w:pPr>
              <w:spacing w:after="120"/>
              <w:jc w:val="center"/>
              <w:rPr>
                <w:sz w:val="20"/>
              </w:rPr>
            </w:pPr>
          </w:p>
          <w:p w:rsidR="005B12D1" w:rsidRPr="00F01C01" w:rsidRDefault="005B12D1" w:rsidP="005B12D1">
            <w:pPr>
              <w:spacing w:after="120"/>
              <w:jc w:val="center"/>
              <w:rPr>
                <w:b/>
                <w:color w:val="00B050"/>
                <w:sz w:val="20"/>
              </w:rPr>
            </w:pPr>
            <w:r w:rsidRPr="00F01C01">
              <w:rPr>
                <w:b/>
                <w:color w:val="00B050"/>
                <w:sz w:val="20"/>
              </w:rPr>
              <w:t>X</w:t>
            </w:r>
          </w:p>
          <w:p w:rsidR="005B12D1" w:rsidRPr="00F01C01" w:rsidRDefault="005B12D1" w:rsidP="005B12D1">
            <w:pPr>
              <w:spacing w:after="120"/>
              <w:jc w:val="center"/>
              <w:rPr>
                <w:sz w:val="20"/>
              </w:rPr>
            </w:pPr>
          </w:p>
          <w:p w:rsidR="005B12D1" w:rsidRPr="00F01C01" w:rsidRDefault="005B12D1" w:rsidP="005B12D1">
            <w:pPr>
              <w:spacing w:after="120"/>
              <w:jc w:val="center"/>
              <w:rPr>
                <w:b/>
                <w:color w:val="00B050"/>
                <w:sz w:val="20"/>
              </w:rPr>
            </w:pPr>
            <w:r w:rsidRPr="00F01C01">
              <w:rPr>
                <w:b/>
                <w:color w:val="00B050"/>
                <w:sz w:val="20"/>
              </w:rPr>
              <w:t>X</w:t>
            </w:r>
          </w:p>
          <w:p w:rsidR="005B12D1" w:rsidRPr="00F01C01" w:rsidRDefault="005B12D1" w:rsidP="005B12D1">
            <w:pPr>
              <w:spacing w:after="120"/>
              <w:jc w:val="center"/>
              <w:rPr>
                <w:b/>
                <w:sz w:val="20"/>
              </w:rPr>
            </w:pPr>
            <w:r w:rsidRPr="00F01C01">
              <w:rPr>
                <w:b/>
                <w:color w:val="00B050"/>
                <w:sz w:val="20"/>
              </w:rPr>
              <w:t>X</w:t>
            </w:r>
          </w:p>
        </w:tc>
        <w:tc>
          <w:tcPr>
            <w:tcW w:w="0" w:type="auto"/>
            <w:shd w:val="clear" w:color="auto" w:fill="auto"/>
            <w:tcMar>
              <w:top w:w="85" w:type="dxa"/>
              <w:bottom w:w="85" w:type="dxa"/>
            </w:tcMar>
            <w:vAlign w:val="center"/>
          </w:tcPr>
          <w:p w:rsidR="005B12D1" w:rsidRPr="00F01C01" w:rsidRDefault="005B12D1" w:rsidP="005B12D1">
            <w:pPr>
              <w:spacing w:after="120"/>
              <w:jc w:val="center"/>
              <w:rPr>
                <w:sz w:val="20"/>
              </w:rPr>
            </w:pPr>
          </w:p>
          <w:p w:rsidR="005B12D1" w:rsidRPr="00F01C01" w:rsidRDefault="005B12D1" w:rsidP="005B12D1">
            <w:pPr>
              <w:spacing w:after="120"/>
              <w:jc w:val="center"/>
              <w:rPr>
                <w:sz w:val="20"/>
              </w:rPr>
            </w:pPr>
          </w:p>
          <w:p w:rsidR="005B12D1" w:rsidRPr="00F01C01" w:rsidRDefault="005B12D1" w:rsidP="005B12D1">
            <w:pPr>
              <w:spacing w:after="120"/>
              <w:jc w:val="center"/>
              <w:rPr>
                <w:rFonts w:ascii="Arial Bold" w:hAnsi="Arial Bold"/>
                <w:b/>
                <w:dstrike/>
                <w:color w:val="7030A0"/>
                <w:sz w:val="20"/>
              </w:rPr>
            </w:pPr>
          </w:p>
          <w:p w:rsidR="005B12D1" w:rsidRPr="00F01C01" w:rsidRDefault="005B12D1" w:rsidP="005B12D1">
            <w:pPr>
              <w:spacing w:after="120"/>
              <w:jc w:val="center"/>
              <w:rPr>
                <w:b/>
                <w:color w:val="FF0000"/>
                <w:sz w:val="20"/>
              </w:rPr>
            </w:pPr>
            <w:r w:rsidRPr="00F01C01">
              <w:rPr>
                <w:b/>
                <w:color w:val="FF0000"/>
                <w:sz w:val="20"/>
              </w:rPr>
              <w:t>X</w:t>
            </w:r>
          </w:p>
          <w:p w:rsidR="005B12D1" w:rsidRPr="00F01C01" w:rsidRDefault="005B12D1" w:rsidP="005B12D1">
            <w:pPr>
              <w:spacing w:after="120"/>
              <w:jc w:val="center"/>
              <w:rPr>
                <w:sz w:val="20"/>
              </w:rPr>
            </w:pPr>
          </w:p>
          <w:p w:rsidR="005B12D1" w:rsidRPr="00F01C01" w:rsidRDefault="005B12D1" w:rsidP="005B12D1">
            <w:pPr>
              <w:spacing w:after="120"/>
              <w:jc w:val="center"/>
              <w:rPr>
                <w:sz w:val="20"/>
              </w:rPr>
            </w:pPr>
          </w:p>
          <w:p w:rsidR="005B12D1" w:rsidRPr="00F01C01" w:rsidRDefault="005B12D1" w:rsidP="005B12D1">
            <w:pPr>
              <w:spacing w:after="120"/>
              <w:jc w:val="center"/>
              <w:rPr>
                <w:b/>
                <w:sz w:val="20"/>
              </w:rPr>
            </w:pPr>
          </w:p>
          <w:p w:rsidR="005B12D1" w:rsidRPr="00F01C01" w:rsidRDefault="005B12D1" w:rsidP="005B12D1">
            <w:pPr>
              <w:spacing w:after="120"/>
              <w:jc w:val="center"/>
              <w:rPr>
                <w:b/>
                <w:color w:val="00B050"/>
                <w:sz w:val="20"/>
              </w:rPr>
            </w:pPr>
            <w:r w:rsidRPr="00F01C01">
              <w:rPr>
                <w:b/>
                <w:color w:val="00B050"/>
                <w:sz w:val="20"/>
              </w:rPr>
              <w:t>X</w:t>
            </w:r>
          </w:p>
          <w:p w:rsidR="005B12D1" w:rsidRPr="00F01C01" w:rsidRDefault="005B12D1" w:rsidP="005B12D1">
            <w:pPr>
              <w:spacing w:after="120"/>
              <w:jc w:val="center"/>
              <w:rPr>
                <w:sz w:val="20"/>
              </w:rPr>
            </w:pPr>
          </w:p>
          <w:p w:rsidR="005B12D1" w:rsidRPr="00F01C01" w:rsidRDefault="00EB44AC" w:rsidP="005B12D1">
            <w:pPr>
              <w:spacing w:after="120"/>
              <w:jc w:val="center"/>
              <w:rPr>
                <w:sz w:val="20"/>
              </w:rPr>
            </w:pPr>
            <w:ins w:id="200" w:author="Trainor, Neil" w:date="2012-09-08T02:30:00Z">
              <w:r w:rsidRPr="00EB44AC">
                <w:rPr>
                  <w:sz w:val="20"/>
                  <w:highlight w:val="yellow"/>
                  <w:rPrChange w:id="201" w:author="Trainor, Neil" w:date="2012-09-08T02:30:00Z">
                    <w:rPr>
                      <w:sz w:val="20"/>
                    </w:rPr>
                  </w:rPrChange>
                </w:rPr>
                <w:t>X</w:t>
              </w:r>
            </w:ins>
          </w:p>
          <w:p w:rsidR="005B12D1" w:rsidRPr="00F01C01" w:rsidRDefault="005B12D1" w:rsidP="005B12D1">
            <w:pPr>
              <w:spacing w:after="120"/>
              <w:jc w:val="center"/>
              <w:rPr>
                <w:b/>
                <w:sz w:val="20"/>
              </w:rPr>
            </w:pPr>
            <w:r w:rsidRPr="00F01C01">
              <w:rPr>
                <w:b/>
                <w:color w:val="00B050"/>
                <w:sz w:val="20"/>
              </w:rPr>
              <w:t>X</w:t>
            </w:r>
          </w:p>
        </w:tc>
        <w:tc>
          <w:tcPr>
            <w:tcW w:w="0" w:type="auto"/>
            <w:shd w:val="clear" w:color="auto" w:fill="auto"/>
            <w:tcMar>
              <w:top w:w="85" w:type="dxa"/>
              <w:bottom w:w="85" w:type="dxa"/>
            </w:tcMar>
            <w:vAlign w:val="center"/>
          </w:tcPr>
          <w:p w:rsidR="005B12D1" w:rsidRPr="00F01C01" w:rsidDel="00EB44AC" w:rsidRDefault="005B12D1" w:rsidP="005B12D1">
            <w:pPr>
              <w:spacing w:after="120"/>
              <w:jc w:val="center"/>
              <w:rPr>
                <w:del w:id="202" w:author="Trainor, Neil" w:date="2012-09-08T02:30:00Z"/>
                <w:sz w:val="20"/>
              </w:rPr>
            </w:pPr>
          </w:p>
          <w:p w:rsidR="005B12D1" w:rsidRPr="00F01C01" w:rsidDel="00EB44AC" w:rsidRDefault="005B12D1" w:rsidP="005B12D1">
            <w:pPr>
              <w:spacing w:after="120"/>
              <w:jc w:val="center"/>
              <w:rPr>
                <w:del w:id="203" w:author="Trainor, Neil" w:date="2012-09-08T02:30:00Z"/>
                <w:sz w:val="20"/>
              </w:rPr>
            </w:pPr>
          </w:p>
          <w:p w:rsidR="005B12D1" w:rsidRPr="00F01C01" w:rsidDel="00EB44AC" w:rsidRDefault="005B12D1" w:rsidP="005B12D1">
            <w:pPr>
              <w:spacing w:after="120"/>
              <w:jc w:val="center"/>
              <w:rPr>
                <w:del w:id="204" w:author="Trainor, Neil" w:date="2012-09-08T02:30:00Z"/>
                <w:rFonts w:ascii="Arial Bold" w:hAnsi="Arial Bold"/>
                <w:b/>
                <w:dstrike/>
                <w:color w:val="7030A0"/>
                <w:sz w:val="20"/>
              </w:rPr>
            </w:pPr>
          </w:p>
          <w:p w:rsidR="005B12D1" w:rsidRPr="00F01C01" w:rsidDel="00EB44AC" w:rsidRDefault="005B12D1" w:rsidP="005B12D1">
            <w:pPr>
              <w:spacing w:after="120"/>
              <w:jc w:val="center"/>
              <w:rPr>
                <w:del w:id="205" w:author="Trainor, Neil" w:date="2012-09-08T02:30:00Z"/>
                <w:b/>
                <w:color w:val="FF0000"/>
                <w:sz w:val="20"/>
              </w:rPr>
            </w:pPr>
            <w:del w:id="206" w:author="Trainor, Neil" w:date="2012-09-08T02:30:00Z">
              <w:r w:rsidRPr="00F01C01" w:rsidDel="00EB44AC">
                <w:rPr>
                  <w:b/>
                  <w:color w:val="FF0000"/>
                  <w:sz w:val="20"/>
                </w:rPr>
                <w:delText>X</w:delText>
              </w:r>
            </w:del>
          </w:p>
          <w:p w:rsidR="005B12D1" w:rsidRPr="00F01C01" w:rsidDel="00EB44AC" w:rsidRDefault="005B12D1" w:rsidP="005B12D1">
            <w:pPr>
              <w:spacing w:after="120"/>
              <w:jc w:val="center"/>
              <w:rPr>
                <w:del w:id="207" w:author="Trainor, Neil" w:date="2012-09-08T02:30:00Z"/>
                <w:sz w:val="20"/>
              </w:rPr>
            </w:pPr>
          </w:p>
          <w:p w:rsidR="005B12D1" w:rsidRPr="00F01C01" w:rsidDel="00EB44AC" w:rsidRDefault="005B12D1" w:rsidP="005B12D1">
            <w:pPr>
              <w:spacing w:after="120"/>
              <w:jc w:val="center"/>
              <w:rPr>
                <w:del w:id="208" w:author="Trainor, Neil" w:date="2012-09-08T02:30:00Z"/>
                <w:sz w:val="20"/>
              </w:rPr>
            </w:pPr>
          </w:p>
          <w:p w:rsidR="005B12D1" w:rsidRPr="00F01C01" w:rsidDel="00EB44AC" w:rsidRDefault="005B12D1" w:rsidP="005B12D1">
            <w:pPr>
              <w:spacing w:after="120"/>
              <w:jc w:val="center"/>
              <w:rPr>
                <w:del w:id="209" w:author="Trainor, Neil" w:date="2012-09-08T02:30:00Z"/>
                <w:sz w:val="20"/>
              </w:rPr>
            </w:pPr>
          </w:p>
          <w:p w:rsidR="005B12D1" w:rsidRPr="00F01C01" w:rsidDel="00EB44AC" w:rsidRDefault="005B12D1" w:rsidP="005B12D1">
            <w:pPr>
              <w:spacing w:after="120"/>
              <w:jc w:val="center"/>
              <w:rPr>
                <w:del w:id="210" w:author="Trainor, Neil" w:date="2012-09-08T02:30:00Z"/>
                <w:b/>
                <w:color w:val="00B050"/>
                <w:sz w:val="20"/>
              </w:rPr>
            </w:pPr>
            <w:del w:id="211" w:author="Trainor, Neil" w:date="2012-09-08T02:30:00Z">
              <w:r w:rsidRPr="00F01C01" w:rsidDel="00EB44AC">
                <w:rPr>
                  <w:b/>
                  <w:color w:val="00B050"/>
                  <w:sz w:val="20"/>
                </w:rPr>
                <w:delText>X</w:delText>
              </w:r>
            </w:del>
          </w:p>
          <w:p w:rsidR="005B12D1" w:rsidRPr="00F01C01" w:rsidDel="00EB44AC" w:rsidRDefault="005B12D1" w:rsidP="005B12D1">
            <w:pPr>
              <w:spacing w:after="120"/>
              <w:jc w:val="center"/>
              <w:rPr>
                <w:del w:id="212" w:author="Trainor, Neil" w:date="2012-09-08T02:30:00Z"/>
                <w:sz w:val="20"/>
              </w:rPr>
            </w:pPr>
          </w:p>
          <w:p w:rsidR="005B12D1" w:rsidRPr="00F01C01" w:rsidDel="00EB44AC" w:rsidRDefault="00EB44AC" w:rsidP="005B12D1">
            <w:pPr>
              <w:spacing w:after="120"/>
              <w:jc w:val="center"/>
              <w:rPr>
                <w:del w:id="213" w:author="Trainor, Neil" w:date="2012-09-08T02:30:00Z"/>
                <w:sz w:val="20"/>
              </w:rPr>
            </w:pPr>
            <w:ins w:id="214" w:author="Trainor, Neil" w:date="2012-09-08T02:30:00Z">
              <w:r w:rsidRPr="00EB44AC">
                <w:rPr>
                  <w:sz w:val="20"/>
                  <w:highlight w:val="yellow"/>
                  <w:rPrChange w:id="215" w:author="Trainor, Neil" w:date="2012-09-08T02:30:00Z">
                    <w:rPr>
                      <w:sz w:val="20"/>
                    </w:rPr>
                  </w:rPrChange>
                </w:rPr>
                <w:t>X</w:t>
              </w:r>
            </w:ins>
          </w:p>
          <w:p w:rsidR="005B12D1" w:rsidRPr="00F01C01" w:rsidRDefault="005B12D1" w:rsidP="005B12D1">
            <w:pPr>
              <w:spacing w:after="120"/>
              <w:jc w:val="center"/>
              <w:rPr>
                <w:b/>
                <w:sz w:val="20"/>
              </w:rPr>
            </w:pPr>
            <w:del w:id="216" w:author="Trainor, Neil" w:date="2012-09-08T02:30:00Z">
              <w:r w:rsidRPr="00F01C01" w:rsidDel="00EB44AC">
                <w:rPr>
                  <w:b/>
                  <w:color w:val="00B050"/>
                  <w:sz w:val="20"/>
                </w:rPr>
                <w:delText>X</w:delText>
              </w:r>
            </w:del>
            <w:ins w:id="217" w:author="Trainor, Neil" w:date="2012-09-08T02:30:00Z">
              <w:r w:rsidR="00EB44AC">
                <w:rPr>
                  <w:b/>
                  <w:color w:val="FF0000"/>
                  <w:sz w:val="20"/>
                </w:rPr>
                <w:t>X</w:t>
              </w:r>
            </w:ins>
          </w:p>
        </w:tc>
        <w:tc>
          <w:tcPr>
            <w:tcW w:w="0" w:type="auto"/>
            <w:shd w:val="clear" w:color="auto" w:fill="auto"/>
            <w:tcMar>
              <w:top w:w="85" w:type="dxa"/>
              <w:bottom w:w="85" w:type="dxa"/>
            </w:tcMar>
            <w:vAlign w:val="center"/>
          </w:tcPr>
          <w:p w:rsidR="005B12D1" w:rsidRPr="00F01C01" w:rsidDel="00EB44AC" w:rsidRDefault="005B12D1" w:rsidP="005B12D1">
            <w:pPr>
              <w:spacing w:after="120"/>
              <w:jc w:val="center"/>
              <w:rPr>
                <w:del w:id="218" w:author="Trainor, Neil" w:date="2012-09-08T02:30:00Z"/>
                <w:sz w:val="20"/>
              </w:rPr>
            </w:pPr>
          </w:p>
          <w:p w:rsidR="005B12D1" w:rsidRPr="00F01C01" w:rsidDel="00EB44AC" w:rsidRDefault="005B12D1" w:rsidP="005B12D1">
            <w:pPr>
              <w:spacing w:after="120"/>
              <w:jc w:val="center"/>
              <w:rPr>
                <w:del w:id="219" w:author="Trainor, Neil" w:date="2012-09-08T02:30:00Z"/>
                <w:sz w:val="20"/>
              </w:rPr>
            </w:pPr>
          </w:p>
          <w:p w:rsidR="005B12D1" w:rsidRPr="00F01C01" w:rsidDel="00EB44AC" w:rsidRDefault="005B12D1" w:rsidP="005B12D1">
            <w:pPr>
              <w:spacing w:after="120"/>
              <w:jc w:val="center"/>
              <w:rPr>
                <w:del w:id="220" w:author="Trainor, Neil" w:date="2012-09-08T02:30:00Z"/>
                <w:sz w:val="20"/>
              </w:rPr>
            </w:pPr>
          </w:p>
          <w:p w:rsidR="005B12D1" w:rsidRPr="00F01C01" w:rsidDel="00EB44AC" w:rsidRDefault="005B12D1" w:rsidP="005B12D1">
            <w:pPr>
              <w:spacing w:after="120"/>
              <w:jc w:val="center"/>
              <w:rPr>
                <w:del w:id="221" w:author="Trainor, Neil" w:date="2012-09-08T02:30:00Z"/>
                <w:sz w:val="20"/>
              </w:rPr>
            </w:pPr>
          </w:p>
          <w:p w:rsidR="005B12D1" w:rsidRPr="00F01C01" w:rsidDel="00EB44AC" w:rsidRDefault="005B12D1" w:rsidP="005B12D1">
            <w:pPr>
              <w:spacing w:after="120"/>
              <w:jc w:val="center"/>
              <w:rPr>
                <w:del w:id="222" w:author="Trainor, Neil" w:date="2012-09-08T02:30:00Z"/>
                <w:sz w:val="20"/>
              </w:rPr>
            </w:pPr>
          </w:p>
          <w:p w:rsidR="005B12D1" w:rsidRPr="00F01C01" w:rsidDel="00EB44AC" w:rsidRDefault="005B12D1" w:rsidP="005B12D1">
            <w:pPr>
              <w:spacing w:after="120"/>
              <w:jc w:val="center"/>
              <w:rPr>
                <w:del w:id="223" w:author="Trainor, Neil" w:date="2012-09-08T02:30:00Z"/>
                <w:sz w:val="20"/>
              </w:rPr>
            </w:pPr>
          </w:p>
          <w:p w:rsidR="005B12D1" w:rsidRPr="00F01C01" w:rsidDel="00EB44AC" w:rsidRDefault="005B12D1" w:rsidP="005B12D1">
            <w:pPr>
              <w:spacing w:after="120"/>
              <w:jc w:val="center"/>
              <w:rPr>
                <w:del w:id="224" w:author="Trainor, Neil" w:date="2012-09-08T02:30:00Z"/>
                <w:sz w:val="20"/>
              </w:rPr>
            </w:pPr>
          </w:p>
          <w:p w:rsidR="005B12D1" w:rsidRPr="00F01C01" w:rsidDel="00EB44AC" w:rsidRDefault="00EB44AC" w:rsidP="005B12D1">
            <w:pPr>
              <w:spacing w:after="120"/>
              <w:jc w:val="center"/>
              <w:rPr>
                <w:del w:id="225" w:author="Trainor, Neil" w:date="2012-09-08T02:30:00Z"/>
                <w:sz w:val="20"/>
              </w:rPr>
            </w:pPr>
            <w:ins w:id="226" w:author="Trainor, Neil" w:date="2012-09-08T02:30:00Z">
              <w:r w:rsidRPr="00EB44AC">
                <w:rPr>
                  <w:sz w:val="20"/>
                  <w:highlight w:val="yellow"/>
                  <w:rPrChange w:id="227" w:author="Trainor, Neil" w:date="2012-09-08T02:30:00Z">
                    <w:rPr>
                      <w:sz w:val="20"/>
                    </w:rPr>
                  </w:rPrChange>
                </w:rPr>
                <w:t>X</w:t>
              </w:r>
            </w:ins>
          </w:p>
          <w:p w:rsidR="005B12D1" w:rsidRPr="00F01C01" w:rsidDel="00EB44AC" w:rsidRDefault="005B12D1" w:rsidP="005B12D1">
            <w:pPr>
              <w:spacing w:after="120"/>
              <w:jc w:val="center"/>
              <w:rPr>
                <w:del w:id="228" w:author="Trainor, Neil" w:date="2012-09-08T02:30:00Z"/>
                <w:sz w:val="20"/>
              </w:rPr>
            </w:pPr>
          </w:p>
          <w:p w:rsidR="005B12D1" w:rsidRPr="00F01C01" w:rsidRDefault="00EB44AC" w:rsidP="005B12D1">
            <w:pPr>
              <w:spacing w:after="120"/>
              <w:jc w:val="center"/>
              <w:rPr>
                <w:sz w:val="20"/>
              </w:rPr>
            </w:pPr>
            <w:ins w:id="229" w:author="Trainor, Neil" w:date="2012-09-08T02:30:00Z">
              <w:r w:rsidRPr="00EB44AC">
                <w:rPr>
                  <w:sz w:val="20"/>
                  <w:highlight w:val="yellow"/>
                  <w:rPrChange w:id="230" w:author="Trainor, Neil" w:date="2012-09-08T02:30:00Z">
                    <w:rPr>
                      <w:sz w:val="20"/>
                    </w:rPr>
                  </w:rPrChange>
                </w:rPr>
                <w:t>X</w:t>
              </w:r>
            </w:ins>
          </w:p>
          <w:p w:rsidR="005B12D1" w:rsidRPr="00F01C01" w:rsidRDefault="005B12D1" w:rsidP="005B12D1">
            <w:pPr>
              <w:spacing w:after="120"/>
              <w:jc w:val="center"/>
              <w:rPr>
                <w:b/>
                <w:sz w:val="20"/>
              </w:rPr>
            </w:pPr>
          </w:p>
        </w:tc>
      </w:tr>
      <w:tr w:rsidR="005B12D1" w:rsidRPr="00F01C01" w:rsidTr="005B12D1">
        <w:trPr>
          <w:cantSplit/>
        </w:trPr>
        <w:tc>
          <w:tcPr>
            <w:tcW w:w="0" w:type="auto"/>
            <w:tcBorders>
              <w:right w:val="single" w:sz="4" w:space="0" w:color="auto"/>
            </w:tcBorders>
            <w:shd w:val="clear" w:color="auto" w:fill="auto"/>
            <w:tcMar>
              <w:top w:w="85" w:type="dxa"/>
              <w:bottom w:w="85" w:type="dxa"/>
            </w:tcMar>
            <w:vAlign w:val="center"/>
          </w:tcPr>
          <w:p w:rsidR="005B12D1" w:rsidRPr="00F01C01" w:rsidRDefault="005B12D1" w:rsidP="005B12D1">
            <w:pPr>
              <w:pStyle w:val="List1"/>
              <w:numPr>
                <w:ilvl w:val="0"/>
                <w:numId w:val="30"/>
              </w:numPr>
            </w:pPr>
            <w:r w:rsidRPr="00F01C01">
              <w:t>Review V-128 – Operational and Technical Performance Requirements for VTS Equipment:</w:t>
            </w:r>
          </w:p>
          <w:p w:rsidR="005B12D1" w:rsidRPr="00F01C01" w:rsidRDefault="005B12D1" w:rsidP="005B12D1">
            <w:pPr>
              <w:pStyle w:val="List1indent1"/>
              <w:widowControl w:val="0"/>
              <w:numPr>
                <w:ilvl w:val="1"/>
                <w:numId w:val="30"/>
              </w:numPr>
            </w:pPr>
            <w:r w:rsidRPr="00F01C01">
              <w:t>Annex 2 – Performance Requirements on radar, including the effect of offshore installations (such as wind farms)</w:t>
            </w:r>
          </w:p>
          <w:p w:rsidR="005B12D1" w:rsidRPr="00F01C01" w:rsidRDefault="005B12D1" w:rsidP="005B12D1">
            <w:pPr>
              <w:pStyle w:val="List1indent1"/>
              <w:widowControl w:val="0"/>
              <w:numPr>
                <w:ilvl w:val="1"/>
                <w:numId w:val="30"/>
              </w:numPr>
            </w:pPr>
            <w:r w:rsidRPr="00F01C01">
              <w:t>Annex 3 – Performance Requirements – (AIS), to include Class B &amp; Inland AIS</w:t>
            </w:r>
          </w:p>
          <w:p w:rsidR="005B12D1" w:rsidRPr="00F01C01" w:rsidRDefault="005B12D1" w:rsidP="005B12D1">
            <w:pPr>
              <w:pStyle w:val="List1indent1"/>
              <w:widowControl w:val="0"/>
              <w:numPr>
                <w:ilvl w:val="1"/>
                <w:numId w:val="30"/>
              </w:numPr>
            </w:pPr>
            <w:r w:rsidRPr="00F01C01">
              <w:t>Annex 6 – Performance Requirements – CCTV (Electro-optical equipment)</w:t>
            </w:r>
          </w:p>
          <w:p w:rsidR="005B12D1" w:rsidRPr="00F01C01" w:rsidRDefault="005B12D1" w:rsidP="005B12D1">
            <w:pPr>
              <w:pStyle w:val="List1indent1"/>
              <w:widowControl w:val="0"/>
              <w:numPr>
                <w:ilvl w:val="1"/>
                <w:numId w:val="30"/>
              </w:numPr>
            </w:pPr>
            <w:r w:rsidRPr="00F01C01">
              <w:t>Annex 7 – Performance Requirements – Direction Finding (DF) equipment.</w:t>
            </w:r>
          </w:p>
          <w:p w:rsidR="005B12D1" w:rsidRPr="00F01C01" w:rsidRDefault="005B12D1" w:rsidP="005B12D1">
            <w:pPr>
              <w:pStyle w:val="List1indent1"/>
              <w:widowControl w:val="0"/>
              <w:numPr>
                <w:ilvl w:val="1"/>
                <w:numId w:val="30"/>
              </w:numPr>
            </w:pPr>
            <w:r w:rsidRPr="00F01C01">
              <w:t>Annex 8 – DGNSS and additional positioning services equipment.</w:t>
            </w:r>
          </w:p>
          <w:p w:rsidR="005B12D1" w:rsidRPr="00F01C01" w:rsidRDefault="005B12D1" w:rsidP="005B12D1">
            <w:pPr>
              <w:pStyle w:val="List1indent1"/>
              <w:widowControl w:val="0"/>
              <w:numPr>
                <w:ilvl w:val="1"/>
                <w:numId w:val="30"/>
              </w:numPr>
            </w:pPr>
            <w:r w:rsidRPr="00F01C01">
              <w:t>Annex 9 – Equipment for transfer of data between VTS centres (to include international VTS data exchange)</w:t>
            </w:r>
          </w:p>
        </w:tc>
        <w:tc>
          <w:tcPr>
            <w:tcW w:w="0" w:type="auto"/>
            <w:tcBorders>
              <w:left w:val="single" w:sz="4" w:space="0" w:color="auto"/>
            </w:tcBorders>
            <w:shd w:val="clear" w:color="auto" w:fill="auto"/>
            <w:tcMar>
              <w:top w:w="85" w:type="dxa"/>
              <w:bottom w:w="85" w:type="dxa"/>
            </w:tcMar>
            <w:vAlign w:val="center"/>
          </w:tcPr>
          <w:p w:rsidR="005B12D1" w:rsidRPr="00F01C01" w:rsidRDefault="005B12D1" w:rsidP="005B12D1">
            <w:pPr>
              <w:jc w:val="center"/>
              <w:rPr>
                <w:b/>
                <w:color w:val="7030A0"/>
                <w:sz w:val="20"/>
              </w:rPr>
            </w:pPr>
            <w:r w:rsidRPr="00F01C01">
              <w:rPr>
                <w:b/>
                <w:color w:val="7030A0"/>
                <w:sz w:val="20"/>
              </w:rPr>
              <w:t>X</w:t>
            </w:r>
          </w:p>
        </w:tc>
        <w:tc>
          <w:tcPr>
            <w:tcW w:w="0" w:type="auto"/>
            <w:shd w:val="clear" w:color="auto" w:fill="auto"/>
            <w:tcMar>
              <w:top w:w="85" w:type="dxa"/>
              <w:bottom w:w="85" w:type="dxa"/>
            </w:tcMar>
            <w:vAlign w:val="center"/>
          </w:tcPr>
          <w:p w:rsidR="005B12D1" w:rsidRPr="00F01C01" w:rsidRDefault="005B12D1" w:rsidP="005B12D1">
            <w:pPr>
              <w:jc w:val="center"/>
              <w:rPr>
                <w:b/>
                <w:color w:val="7030A0"/>
                <w:sz w:val="20"/>
              </w:rPr>
            </w:pPr>
            <w:r w:rsidRPr="00F01C01">
              <w:rPr>
                <w:b/>
                <w:color w:val="7030A0"/>
                <w:sz w:val="20"/>
              </w:rPr>
              <w:t>X</w:t>
            </w:r>
          </w:p>
        </w:tc>
        <w:tc>
          <w:tcPr>
            <w:tcW w:w="0" w:type="auto"/>
            <w:shd w:val="clear" w:color="auto" w:fill="auto"/>
            <w:tcMar>
              <w:top w:w="85" w:type="dxa"/>
              <w:bottom w:w="85" w:type="dxa"/>
            </w:tcMar>
            <w:vAlign w:val="center"/>
          </w:tcPr>
          <w:p w:rsidR="005B12D1" w:rsidRPr="00F01C01" w:rsidRDefault="005B12D1" w:rsidP="005B12D1">
            <w:pPr>
              <w:jc w:val="center"/>
              <w:rPr>
                <w:b/>
                <w:color w:val="7030A0"/>
                <w:sz w:val="20"/>
              </w:rPr>
            </w:pPr>
            <w:r w:rsidRPr="00F01C01">
              <w:rPr>
                <w:b/>
                <w:color w:val="7030A0"/>
                <w:sz w:val="20"/>
              </w:rPr>
              <w:t>X</w:t>
            </w:r>
          </w:p>
        </w:tc>
        <w:tc>
          <w:tcPr>
            <w:tcW w:w="0" w:type="auto"/>
            <w:shd w:val="clear" w:color="auto" w:fill="auto"/>
            <w:tcMar>
              <w:top w:w="85" w:type="dxa"/>
              <w:bottom w:w="85" w:type="dxa"/>
            </w:tcMar>
            <w:vAlign w:val="center"/>
          </w:tcPr>
          <w:p w:rsidR="005B12D1" w:rsidRPr="00F01C01" w:rsidRDefault="005B12D1" w:rsidP="005B12D1">
            <w:pPr>
              <w:jc w:val="center"/>
              <w:rPr>
                <w:b/>
                <w:color w:val="7030A0"/>
                <w:sz w:val="20"/>
              </w:rPr>
            </w:pPr>
            <w:r w:rsidRPr="00F01C01">
              <w:rPr>
                <w:b/>
                <w:color w:val="7030A0"/>
                <w:sz w:val="20"/>
              </w:rPr>
              <w:t>X</w:t>
            </w:r>
          </w:p>
        </w:tc>
        <w:tc>
          <w:tcPr>
            <w:tcW w:w="0" w:type="auto"/>
            <w:shd w:val="clear" w:color="auto" w:fill="auto"/>
            <w:tcMar>
              <w:top w:w="85" w:type="dxa"/>
              <w:bottom w:w="85" w:type="dxa"/>
            </w:tcMar>
            <w:vAlign w:val="center"/>
          </w:tcPr>
          <w:p w:rsidR="005B12D1" w:rsidRPr="00F01C01" w:rsidRDefault="005B12D1" w:rsidP="005B12D1">
            <w:pPr>
              <w:jc w:val="center"/>
              <w:rPr>
                <w:b/>
                <w:color w:val="7030A0"/>
                <w:sz w:val="20"/>
              </w:rPr>
            </w:pPr>
            <w:r w:rsidRPr="00F01C01">
              <w:rPr>
                <w:b/>
                <w:color w:val="7030A0"/>
                <w:sz w:val="20"/>
              </w:rPr>
              <w:t>X</w:t>
            </w:r>
          </w:p>
        </w:tc>
        <w:tc>
          <w:tcPr>
            <w:tcW w:w="0" w:type="auto"/>
            <w:shd w:val="clear" w:color="auto" w:fill="auto"/>
            <w:tcMar>
              <w:top w:w="85" w:type="dxa"/>
              <w:bottom w:w="85" w:type="dxa"/>
            </w:tcMar>
            <w:vAlign w:val="center"/>
          </w:tcPr>
          <w:p w:rsidR="005B12D1" w:rsidRPr="00F01C01" w:rsidRDefault="005B12D1" w:rsidP="005B12D1">
            <w:pPr>
              <w:jc w:val="center"/>
              <w:rPr>
                <w:b/>
                <w:sz w:val="20"/>
              </w:rPr>
            </w:pPr>
          </w:p>
        </w:tc>
        <w:tc>
          <w:tcPr>
            <w:tcW w:w="0" w:type="auto"/>
            <w:shd w:val="clear" w:color="auto" w:fill="auto"/>
            <w:tcMar>
              <w:top w:w="85" w:type="dxa"/>
              <w:bottom w:w="85" w:type="dxa"/>
            </w:tcMar>
            <w:vAlign w:val="center"/>
          </w:tcPr>
          <w:p w:rsidR="005B12D1" w:rsidRPr="00F01C01" w:rsidRDefault="005B12D1" w:rsidP="005B12D1">
            <w:pPr>
              <w:jc w:val="center"/>
              <w:rPr>
                <w:b/>
                <w:sz w:val="20"/>
              </w:rPr>
            </w:pPr>
          </w:p>
        </w:tc>
      </w:tr>
      <w:tr w:rsidR="005B12D1" w:rsidRPr="00F01C01" w:rsidTr="005B12D1">
        <w:trPr>
          <w:cantSplit/>
        </w:trPr>
        <w:tc>
          <w:tcPr>
            <w:tcW w:w="0" w:type="auto"/>
            <w:tcBorders>
              <w:right w:val="single" w:sz="4" w:space="0" w:color="auto"/>
            </w:tcBorders>
            <w:tcMar>
              <w:top w:w="85" w:type="dxa"/>
              <w:bottom w:w="85" w:type="dxa"/>
            </w:tcMar>
            <w:vAlign w:val="center"/>
          </w:tcPr>
          <w:p w:rsidR="005B12D1" w:rsidRPr="00F01C01" w:rsidRDefault="005B12D1" w:rsidP="005B12D1">
            <w:pPr>
              <w:pStyle w:val="List1"/>
              <w:numPr>
                <w:ilvl w:val="0"/>
                <w:numId w:val="30"/>
              </w:numPr>
            </w:pPr>
            <w:r w:rsidRPr="00F01C01">
              <w:t>Produce a Recommendation on harmonized functional VTS</w:t>
            </w:r>
            <w:r w:rsidRPr="00F01C01">
              <w:rPr>
                <w:dstrike/>
                <w:highlight w:val="yellow"/>
              </w:rPr>
              <w:t>/VTM</w:t>
            </w:r>
            <w:r w:rsidRPr="00F01C01">
              <w:t xml:space="preserve"> requirements for networking and information exchange.</w:t>
            </w:r>
          </w:p>
        </w:tc>
        <w:tc>
          <w:tcPr>
            <w:tcW w:w="0" w:type="auto"/>
            <w:tcBorders>
              <w:left w:val="single" w:sz="4" w:space="0" w:color="auto"/>
            </w:tcBorders>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r w:rsidRPr="00F01C01">
              <w:rPr>
                <w:b/>
                <w:color w:val="7030A0"/>
                <w:sz w:val="20"/>
              </w:rPr>
              <w:t>X</w:t>
            </w:r>
          </w:p>
        </w:tc>
        <w:tc>
          <w:tcPr>
            <w:tcW w:w="0" w:type="auto"/>
            <w:tcMar>
              <w:top w:w="85" w:type="dxa"/>
              <w:bottom w:w="85" w:type="dxa"/>
            </w:tcMar>
            <w:vAlign w:val="center"/>
          </w:tcPr>
          <w:p w:rsidR="005B12D1" w:rsidRPr="00F01C01" w:rsidRDefault="005B12D1" w:rsidP="005B12D1">
            <w:pPr>
              <w:jc w:val="center"/>
              <w:rPr>
                <w:b/>
                <w:color w:val="7030A0"/>
                <w:sz w:val="20"/>
              </w:rPr>
            </w:pPr>
            <w:r w:rsidRPr="00F01C01">
              <w:rPr>
                <w:b/>
                <w:color w:val="7030A0"/>
                <w:sz w:val="20"/>
              </w:rPr>
              <w:t>X</w:t>
            </w: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r>
      <w:tr w:rsidR="005B12D1" w:rsidRPr="00F01C01" w:rsidTr="005B12D1">
        <w:trPr>
          <w:cantSplit/>
        </w:trPr>
        <w:tc>
          <w:tcPr>
            <w:tcW w:w="0" w:type="auto"/>
            <w:tcBorders>
              <w:right w:val="single" w:sz="4" w:space="0" w:color="auto"/>
            </w:tcBorders>
            <w:tcMar>
              <w:top w:w="85" w:type="dxa"/>
              <w:bottom w:w="85" w:type="dxa"/>
            </w:tcMar>
            <w:vAlign w:val="center"/>
          </w:tcPr>
          <w:p w:rsidR="005B12D1" w:rsidRPr="00F01C01" w:rsidRDefault="005B12D1" w:rsidP="005B12D1">
            <w:pPr>
              <w:pStyle w:val="List1"/>
              <w:numPr>
                <w:ilvl w:val="0"/>
                <w:numId w:val="30"/>
              </w:numPr>
            </w:pPr>
            <w:r w:rsidRPr="00F01C01">
              <w:t>Produce a Recommendation on standard nomenclature (i.e. radio call signs) for use when referring to a VTS Centre.</w:t>
            </w:r>
          </w:p>
        </w:tc>
        <w:tc>
          <w:tcPr>
            <w:tcW w:w="0" w:type="auto"/>
            <w:tcBorders>
              <w:left w:val="single" w:sz="4" w:space="0" w:color="auto"/>
            </w:tcBorders>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r>
      <w:tr w:rsidR="005B12D1" w:rsidRPr="00F01C01" w:rsidTr="005B12D1">
        <w:trPr>
          <w:cantSplit/>
        </w:trPr>
        <w:tc>
          <w:tcPr>
            <w:tcW w:w="0" w:type="auto"/>
            <w:tcBorders>
              <w:right w:val="single" w:sz="4" w:space="0" w:color="auto"/>
            </w:tcBorders>
            <w:tcMar>
              <w:top w:w="85" w:type="dxa"/>
              <w:bottom w:w="85" w:type="dxa"/>
            </w:tcMar>
            <w:vAlign w:val="center"/>
          </w:tcPr>
          <w:p w:rsidR="005B12D1" w:rsidRPr="00F01C01" w:rsidRDefault="005B12D1" w:rsidP="005B12D1">
            <w:pPr>
              <w:pStyle w:val="List1"/>
              <w:numPr>
                <w:ilvl w:val="0"/>
                <w:numId w:val="30"/>
              </w:numPr>
            </w:pPr>
            <w:r w:rsidRPr="00F01C01">
              <w:t>Develop Model Courses (V-103) on:</w:t>
            </w:r>
          </w:p>
          <w:p w:rsidR="005B12D1" w:rsidRPr="00F01C01" w:rsidRDefault="00EB44AC" w:rsidP="00EB44AC">
            <w:pPr>
              <w:pStyle w:val="List1indent1"/>
              <w:widowControl w:val="0"/>
              <w:numPr>
                <w:ilvl w:val="1"/>
                <w:numId w:val="30"/>
              </w:numPr>
            </w:pPr>
            <w:ins w:id="231" w:author="Trainor, Neil" w:date="2012-09-08T02:31:00Z">
              <w:r w:rsidRPr="00EB44AC">
                <w:rPr>
                  <w:highlight w:val="yellow"/>
                  <w:rPrChange w:id="232" w:author="Trainor, Neil" w:date="2012-09-08T02:31:00Z">
                    <w:rPr/>
                  </w:rPrChange>
                </w:rPr>
                <w:t>T</w:t>
              </w:r>
            </w:ins>
            <w:del w:id="233" w:author="Trainor, Neil" w:date="2012-09-08T02:31:00Z">
              <w:r w:rsidR="005B12D1" w:rsidRPr="00EB44AC" w:rsidDel="00EB44AC">
                <w:rPr>
                  <w:highlight w:val="yellow"/>
                  <w:rPrChange w:id="234" w:author="Trainor, Neil" w:date="2012-09-08T02:31:00Z">
                    <w:rPr/>
                  </w:rPrChange>
                </w:rPr>
                <w:delText>t</w:delText>
              </w:r>
            </w:del>
            <w:r w:rsidR="005B12D1" w:rsidRPr="00EB44AC">
              <w:rPr>
                <w:highlight w:val="yellow"/>
                <w:rPrChange w:id="235" w:author="Trainor, Neil" w:date="2012-09-08T02:31:00Z">
                  <w:rPr/>
                </w:rPrChange>
              </w:rPr>
              <w:t>rain</w:t>
            </w:r>
            <w:del w:id="236" w:author="Trainor, Neil" w:date="2012-09-08T02:31:00Z">
              <w:r w:rsidR="005B12D1" w:rsidRPr="00EB44AC" w:rsidDel="00EB44AC">
                <w:rPr>
                  <w:highlight w:val="yellow"/>
                  <w:rPrChange w:id="237" w:author="Trainor, Neil" w:date="2012-09-08T02:31:00Z">
                    <w:rPr/>
                  </w:rPrChange>
                </w:rPr>
                <w:delText>ing</w:delText>
              </w:r>
            </w:del>
            <w:r w:rsidR="005B12D1" w:rsidRPr="00EB44AC">
              <w:rPr>
                <w:highlight w:val="yellow"/>
                <w:rPrChange w:id="238" w:author="Trainor, Neil" w:date="2012-09-08T02:31:00Z">
                  <w:rPr/>
                </w:rPrChange>
              </w:rPr>
              <w:t xml:space="preserve"> the </w:t>
            </w:r>
            <w:ins w:id="239" w:author="Trainor, Neil" w:date="2012-09-08T02:31:00Z">
              <w:r w:rsidRPr="00EB44AC">
                <w:rPr>
                  <w:highlight w:val="yellow"/>
                  <w:rPrChange w:id="240" w:author="Trainor, Neil" w:date="2012-09-08T02:31:00Z">
                    <w:rPr/>
                  </w:rPrChange>
                </w:rPr>
                <w:t>T</w:t>
              </w:r>
            </w:ins>
            <w:del w:id="241" w:author="Trainor, Neil" w:date="2012-09-08T02:31:00Z">
              <w:r w:rsidR="005B12D1" w:rsidRPr="00EB44AC" w:rsidDel="00EB44AC">
                <w:rPr>
                  <w:highlight w:val="yellow"/>
                  <w:rPrChange w:id="242" w:author="Trainor, Neil" w:date="2012-09-08T02:31:00Z">
                    <w:rPr/>
                  </w:rPrChange>
                </w:rPr>
                <w:delText>t</w:delText>
              </w:r>
            </w:del>
            <w:r w:rsidR="005B12D1" w:rsidRPr="00EB44AC">
              <w:rPr>
                <w:highlight w:val="yellow"/>
                <w:rPrChange w:id="243" w:author="Trainor, Neil" w:date="2012-09-08T02:31:00Z">
                  <w:rPr/>
                </w:rPrChange>
              </w:rPr>
              <w:t>rainer.</w:t>
            </w:r>
          </w:p>
        </w:tc>
        <w:tc>
          <w:tcPr>
            <w:tcW w:w="0" w:type="auto"/>
            <w:tcBorders>
              <w:left w:val="single" w:sz="4" w:space="0" w:color="auto"/>
            </w:tcBorders>
            <w:tcMar>
              <w:top w:w="85" w:type="dxa"/>
              <w:bottom w:w="85" w:type="dxa"/>
            </w:tcMar>
            <w:vAlign w:val="center"/>
          </w:tcPr>
          <w:p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rsidR="005B12D1" w:rsidRPr="00F01C01" w:rsidRDefault="005B12D1" w:rsidP="005B12D1">
            <w:pPr>
              <w:jc w:val="center"/>
              <w:rPr>
                <w:b/>
                <w:sz w:val="20"/>
              </w:rPr>
            </w:pPr>
          </w:p>
        </w:tc>
      </w:tr>
      <w:tr w:rsidR="005B12D1" w:rsidRPr="00F01C01" w:rsidTr="005B12D1">
        <w:trPr>
          <w:cantSplit/>
        </w:trPr>
        <w:tc>
          <w:tcPr>
            <w:tcW w:w="0" w:type="auto"/>
            <w:tcBorders>
              <w:right w:val="single" w:sz="4" w:space="0" w:color="auto"/>
            </w:tcBorders>
            <w:tcMar>
              <w:top w:w="85" w:type="dxa"/>
              <w:bottom w:w="85" w:type="dxa"/>
            </w:tcMar>
            <w:vAlign w:val="center"/>
          </w:tcPr>
          <w:p w:rsidR="005B12D1" w:rsidRPr="00F01C01" w:rsidRDefault="005B12D1" w:rsidP="005B12D1">
            <w:pPr>
              <w:pStyle w:val="List1"/>
              <w:numPr>
                <w:ilvl w:val="0"/>
                <w:numId w:val="30"/>
              </w:numPr>
            </w:pPr>
            <w:r w:rsidRPr="00F01C01">
              <w:rPr>
                <w:rFonts w:cs="Arial"/>
              </w:rPr>
              <w:t>Produce Guidelines on the provision of</w:t>
            </w:r>
            <w:r w:rsidRPr="00F01C01">
              <w:t xml:space="preserve"> VTS Types of Service</w:t>
            </w:r>
            <w:r w:rsidRPr="00F01C01">
              <w:rPr>
                <w:rFonts w:cs="Arial"/>
              </w:rPr>
              <w:t>.</w:t>
            </w:r>
          </w:p>
        </w:tc>
        <w:tc>
          <w:tcPr>
            <w:tcW w:w="0" w:type="auto"/>
            <w:tcBorders>
              <w:left w:val="single" w:sz="4" w:space="0" w:color="auto"/>
            </w:tcBorders>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sz w:val="20"/>
              </w:rPr>
            </w:pPr>
            <w:r w:rsidRPr="00F01C01">
              <w:rPr>
                <w:b/>
                <w:color w:val="FF0000"/>
                <w:sz w:val="20"/>
                <w:highlight w:val="yellow"/>
              </w:rPr>
              <w:t>X</w:t>
            </w: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r>
      <w:tr w:rsidR="005B12D1" w:rsidRPr="00F01C01" w:rsidTr="005B12D1">
        <w:trPr>
          <w:cantSplit/>
        </w:trPr>
        <w:tc>
          <w:tcPr>
            <w:tcW w:w="0" w:type="auto"/>
            <w:tcBorders>
              <w:right w:val="single" w:sz="4" w:space="0" w:color="auto"/>
            </w:tcBorders>
            <w:tcMar>
              <w:top w:w="85" w:type="dxa"/>
              <w:bottom w:w="85" w:type="dxa"/>
            </w:tcMar>
            <w:vAlign w:val="center"/>
          </w:tcPr>
          <w:p w:rsidR="005B12D1" w:rsidRPr="00F01C01" w:rsidRDefault="005B12D1" w:rsidP="005B12D1">
            <w:pPr>
              <w:pStyle w:val="List1"/>
              <w:numPr>
                <w:ilvl w:val="0"/>
                <w:numId w:val="30"/>
              </w:numPr>
            </w:pPr>
            <w:r w:rsidRPr="00F01C01">
              <w:rPr>
                <w:rFonts w:eastAsia="Times New Roman"/>
                <w:color w:val="000000"/>
                <w:lang w:eastAsia="en-GB"/>
              </w:rPr>
              <w:t>Produce a Guideline on VTS support and interaction with allied services in emergency situations, SAR, disaster management, law enforcement and regulatory compliance.</w:t>
            </w:r>
          </w:p>
        </w:tc>
        <w:tc>
          <w:tcPr>
            <w:tcW w:w="0" w:type="auto"/>
            <w:tcBorders>
              <w:left w:val="single" w:sz="4" w:space="0" w:color="auto"/>
            </w:tcBorders>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r>
      <w:tr w:rsidR="005B12D1" w:rsidRPr="00F01C01" w:rsidTr="005B12D1">
        <w:trPr>
          <w:cantSplit/>
        </w:trPr>
        <w:tc>
          <w:tcPr>
            <w:tcW w:w="0" w:type="auto"/>
            <w:tcBorders>
              <w:right w:val="single" w:sz="4" w:space="0" w:color="auto"/>
            </w:tcBorders>
            <w:tcMar>
              <w:top w:w="85" w:type="dxa"/>
              <w:bottom w:w="85" w:type="dxa"/>
            </w:tcMar>
            <w:vAlign w:val="center"/>
          </w:tcPr>
          <w:p w:rsidR="005B12D1" w:rsidRPr="00F01C01" w:rsidRDefault="005B12D1" w:rsidP="005B12D1">
            <w:pPr>
              <w:pStyle w:val="List1"/>
              <w:numPr>
                <w:ilvl w:val="0"/>
                <w:numId w:val="30"/>
              </w:numPr>
            </w:pPr>
            <w:r w:rsidRPr="00F01C01">
              <w:t>Produce a Guideline on the use of decision support tools in VTS.</w:t>
            </w:r>
          </w:p>
        </w:tc>
        <w:tc>
          <w:tcPr>
            <w:tcW w:w="0" w:type="auto"/>
            <w:tcBorders>
              <w:left w:val="single" w:sz="4" w:space="0" w:color="auto"/>
            </w:tcBorders>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sz w:val="20"/>
              </w:rPr>
            </w:pPr>
          </w:p>
        </w:tc>
      </w:tr>
      <w:tr w:rsidR="005B12D1" w:rsidRPr="00F01C01" w:rsidTr="005B12D1">
        <w:trPr>
          <w:cantSplit/>
        </w:trPr>
        <w:tc>
          <w:tcPr>
            <w:tcW w:w="0" w:type="auto"/>
            <w:tcBorders>
              <w:right w:val="single" w:sz="4" w:space="0" w:color="auto"/>
            </w:tcBorders>
            <w:tcMar>
              <w:top w:w="85" w:type="dxa"/>
              <w:bottom w:w="85" w:type="dxa"/>
            </w:tcMar>
            <w:vAlign w:val="center"/>
          </w:tcPr>
          <w:p w:rsidR="005B12D1" w:rsidRPr="00F01C01" w:rsidRDefault="005B12D1" w:rsidP="005B12D1">
            <w:pPr>
              <w:pStyle w:val="List1"/>
              <w:numPr>
                <w:ilvl w:val="0"/>
                <w:numId w:val="30"/>
              </w:numPr>
            </w:pPr>
            <w:r w:rsidRPr="00F01C01">
              <w:t>Produce a Guideline on assessing and auditing the overall performance of VTS Centres with respect to their effectiveness in mitigating risk and as described in Chapter 18, Quality Management, in the VTS Manual.</w:t>
            </w:r>
          </w:p>
        </w:tc>
        <w:tc>
          <w:tcPr>
            <w:tcW w:w="0" w:type="auto"/>
            <w:tcBorders>
              <w:left w:val="single" w:sz="4" w:space="0" w:color="auto"/>
            </w:tcBorders>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r>
      <w:tr w:rsidR="005B12D1" w:rsidRPr="00F01C01" w:rsidTr="005B12D1">
        <w:trPr>
          <w:cantSplit/>
        </w:trPr>
        <w:tc>
          <w:tcPr>
            <w:tcW w:w="0" w:type="auto"/>
            <w:tcBorders>
              <w:right w:val="single" w:sz="4" w:space="0" w:color="auto"/>
            </w:tcBorders>
            <w:tcMar>
              <w:top w:w="85" w:type="dxa"/>
              <w:bottom w:w="85" w:type="dxa"/>
            </w:tcMar>
            <w:vAlign w:val="center"/>
          </w:tcPr>
          <w:p w:rsidR="005B12D1" w:rsidRPr="00F01C01" w:rsidRDefault="005B12D1" w:rsidP="005B12D1">
            <w:pPr>
              <w:pStyle w:val="List1"/>
              <w:numPr>
                <w:ilvl w:val="0"/>
                <w:numId w:val="30"/>
              </w:numPr>
            </w:pPr>
            <w:r w:rsidRPr="00F01C01">
              <w:t>Review SMCP, as it relates to VTS, and communicate suggested changes to IMO.</w:t>
            </w:r>
          </w:p>
        </w:tc>
        <w:tc>
          <w:tcPr>
            <w:tcW w:w="0" w:type="auto"/>
            <w:tcBorders>
              <w:left w:val="single" w:sz="4" w:space="0" w:color="auto"/>
            </w:tcBorders>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sz w:val="20"/>
              </w:rPr>
            </w:pPr>
          </w:p>
        </w:tc>
      </w:tr>
      <w:tr w:rsidR="005B12D1" w:rsidRPr="00F01C01" w:rsidTr="005B12D1">
        <w:trPr>
          <w:cantSplit/>
        </w:trPr>
        <w:tc>
          <w:tcPr>
            <w:tcW w:w="0" w:type="auto"/>
            <w:tcBorders>
              <w:right w:val="single" w:sz="4" w:space="0" w:color="auto"/>
            </w:tcBorders>
            <w:tcMar>
              <w:top w:w="85" w:type="dxa"/>
              <w:bottom w:w="85" w:type="dxa"/>
            </w:tcMar>
            <w:vAlign w:val="center"/>
          </w:tcPr>
          <w:p w:rsidR="005B12D1" w:rsidRPr="00F01C01" w:rsidRDefault="005B12D1" w:rsidP="005B12D1">
            <w:pPr>
              <w:pStyle w:val="List1"/>
              <w:numPr>
                <w:ilvl w:val="0"/>
                <w:numId w:val="30"/>
              </w:numPr>
            </w:pPr>
            <w:r w:rsidRPr="00F01C01">
              <w:t>Produce a position paper on the need for mandatory training for VTSOs, including certification / accreditation and encourage member states to support this initiative at IMO.</w:t>
            </w:r>
          </w:p>
        </w:tc>
        <w:tc>
          <w:tcPr>
            <w:tcW w:w="0" w:type="auto"/>
            <w:tcBorders>
              <w:left w:val="single" w:sz="4" w:space="0" w:color="auto"/>
            </w:tcBorders>
            <w:tcMar>
              <w:top w:w="85" w:type="dxa"/>
              <w:bottom w:w="85" w:type="dxa"/>
            </w:tcMar>
            <w:vAlign w:val="center"/>
          </w:tcPr>
          <w:p w:rsidR="005B12D1" w:rsidRPr="00F01C01" w:rsidRDefault="005B12D1" w:rsidP="005B12D1">
            <w:pPr>
              <w:jc w:val="center"/>
              <w:rPr>
                <w:b/>
                <w:sz w:val="20"/>
              </w:rPr>
            </w:pPr>
            <w:r w:rsidRPr="00F01C01">
              <w:rPr>
                <w:b/>
                <w:color w:val="00B050"/>
                <w:sz w:val="20"/>
              </w:rPr>
              <w:t>X</w:t>
            </w:r>
          </w:p>
        </w:tc>
        <w:tc>
          <w:tcPr>
            <w:tcW w:w="0" w:type="auto"/>
            <w:tcMar>
              <w:top w:w="85" w:type="dxa"/>
              <w:bottom w:w="85" w:type="dxa"/>
            </w:tcMar>
            <w:vAlign w:val="center"/>
          </w:tcPr>
          <w:p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rsidR="005B12D1" w:rsidRPr="00F01C01" w:rsidRDefault="005B12D1" w:rsidP="005B12D1">
            <w:pPr>
              <w:jc w:val="center"/>
              <w:rPr>
                <w:b/>
                <w:color w:val="008000"/>
                <w:sz w:val="20"/>
                <w:highlight w:val="darkGreen"/>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color w:val="008000"/>
                <w:sz w:val="20"/>
              </w:rPr>
            </w:pPr>
          </w:p>
        </w:tc>
        <w:tc>
          <w:tcPr>
            <w:tcW w:w="0" w:type="auto"/>
            <w:tcMar>
              <w:top w:w="85" w:type="dxa"/>
              <w:bottom w:w="85" w:type="dxa"/>
            </w:tcMar>
            <w:vAlign w:val="center"/>
          </w:tcPr>
          <w:p w:rsidR="005B12D1" w:rsidRPr="00F01C01" w:rsidRDefault="005B12D1" w:rsidP="005B12D1">
            <w:pPr>
              <w:jc w:val="center"/>
              <w:rPr>
                <w:b/>
                <w:sz w:val="20"/>
              </w:rPr>
            </w:pPr>
          </w:p>
        </w:tc>
      </w:tr>
      <w:tr w:rsidR="005B12D1" w:rsidRPr="00F01C01" w:rsidTr="005B12D1">
        <w:trPr>
          <w:cantSplit/>
        </w:trPr>
        <w:tc>
          <w:tcPr>
            <w:tcW w:w="0" w:type="auto"/>
            <w:tcBorders>
              <w:right w:val="single" w:sz="4" w:space="0" w:color="auto"/>
            </w:tcBorders>
            <w:tcMar>
              <w:top w:w="85" w:type="dxa"/>
              <w:bottom w:w="85" w:type="dxa"/>
            </w:tcMar>
            <w:vAlign w:val="center"/>
          </w:tcPr>
          <w:p w:rsidR="005B12D1" w:rsidRPr="00F01C01" w:rsidRDefault="005B12D1" w:rsidP="005B12D1">
            <w:pPr>
              <w:pStyle w:val="List1"/>
              <w:numPr>
                <w:ilvl w:val="0"/>
                <w:numId w:val="30"/>
              </w:numPr>
            </w:pPr>
            <w:r w:rsidRPr="00F01C01">
              <w:t>Produce a recommendation on training and certification standards for Navigating Officers participating in a VTS for further delivery to IMO.</w:t>
            </w:r>
          </w:p>
        </w:tc>
        <w:tc>
          <w:tcPr>
            <w:tcW w:w="0" w:type="auto"/>
            <w:tcBorders>
              <w:left w:val="single" w:sz="4" w:space="0" w:color="auto"/>
            </w:tcBorders>
            <w:tcMar>
              <w:top w:w="85" w:type="dxa"/>
              <w:bottom w:w="85" w:type="dxa"/>
            </w:tcMar>
            <w:vAlign w:val="center"/>
          </w:tcPr>
          <w:p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r>
      <w:tr w:rsidR="005B12D1" w:rsidRPr="00F01C01" w:rsidTr="005B12D1">
        <w:trPr>
          <w:cantSplit/>
        </w:trPr>
        <w:tc>
          <w:tcPr>
            <w:tcW w:w="0" w:type="auto"/>
            <w:tcBorders>
              <w:right w:val="single" w:sz="4" w:space="0" w:color="auto"/>
            </w:tcBorders>
            <w:tcMar>
              <w:top w:w="85" w:type="dxa"/>
              <w:bottom w:w="85" w:type="dxa"/>
            </w:tcMar>
            <w:vAlign w:val="center"/>
          </w:tcPr>
          <w:p w:rsidR="005B12D1" w:rsidRPr="00F01C01" w:rsidRDefault="005B12D1" w:rsidP="005B12D1">
            <w:pPr>
              <w:pStyle w:val="List1"/>
              <w:numPr>
                <w:ilvl w:val="0"/>
                <w:numId w:val="30"/>
              </w:numPr>
            </w:pPr>
            <w:r w:rsidRPr="00F01C01">
              <w:t>Specify VTS and other VTM related user needs in relation to the allocation of the radio frequency spectrum, for further delivery to the IMO and ITU.</w:t>
            </w:r>
          </w:p>
        </w:tc>
        <w:tc>
          <w:tcPr>
            <w:tcW w:w="0" w:type="auto"/>
            <w:tcBorders>
              <w:left w:val="single" w:sz="4" w:space="0" w:color="auto"/>
            </w:tcBorders>
            <w:tcMar>
              <w:top w:w="85" w:type="dxa"/>
              <w:bottom w:w="85" w:type="dxa"/>
            </w:tcMar>
            <w:vAlign w:val="center"/>
          </w:tcPr>
          <w:p w:rsidR="005B12D1" w:rsidRPr="00F01C01" w:rsidRDefault="005B12D1" w:rsidP="005B12D1">
            <w:pPr>
              <w:jc w:val="center"/>
              <w:rPr>
                <w:b/>
                <w:color w:val="7030A0"/>
                <w:sz w:val="20"/>
              </w:rPr>
            </w:pPr>
            <w:r w:rsidRPr="00F01C01">
              <w:rPr>
                <w:b/>
                <w:color w:val="7030A0"/>
                <w:sz w:val="20"/>
              </w:rPr>
              <w:t>X</w:t>
            </w:r>
          </w:p>
        </w:tc>
        <w:tc>
          <w:tcPr>
            <w:tcW w:w="0" w:type="auto"/>
            <w:tcMar>
              <w:top w:w="85" w:type="dxa"/>
              <w:bottom w:w="85" w:type="dxa"/>
            </w:tcMar>
            <w:vAlign w:val="center"/>
          </w:tcPr>
          <w:p w:rsidR="005B12D1" w:rsidRPr="00F01C01" w:rsidRDefault="005B12D1" w:rsidP="005B12D1">
            <w:pPr>
              <w:jc w:val="center"/>
              <w:rPr>
                <w:b/>
                <w:color w:val="7030A0"/>
                <w:sz w:val="20"/>
              </w:rPr>
            </w:pPr>
            <w:r w:rsidRPr="00F01C01">
              <w:rPr>
                <w:b/>
                <w:color w:val="7030A0"/>
                <w:sz w:val="20"/>
              </w:rPr>
              <w:t>X</w:t>
            </w:r>
          </w:p>
        </w:tc>
        <w:tc>
          <w:tcPr>
            <w:tcW w:w="0" w:type="auto"/>
            <w:tcMar>
              <w:top w:w="85" w:type="dxa"/>
              <w:bottom w:w="85" w:type="dxa"/>
            </w:tcMar>
            <w:vAlign w:val="center"/>
          </w:tcPr>
          <w:p w:rsidR="005B12D1" w:rsidRPr="00F01C01" w:rsidRDefault="005B12D1" w:rsidP="005B12D1">
            <w:pPr>
              <w:jc w:val="center"/>
              <w:rPr>
                <w:b/>
                <w:color w:val="7030A0"/>
                <w:sz w:val="20"/>
              </w:rPr>
            </w:pPr>
            <w:r w:rsidRPr="00F01C01">
              <w:rPr>
                <w:b/>
                <w:color w:val="7030A0"/>
                <w:sz w:val="20"/>
              </w:rPr>
              <w:t>X</w:t>
            </w:r>
          </w:p>
        </w:tc>
        <w:tc>
          <w:tcPr>
            <w:tcW w:w="0" w:type="auto"/>
            <w:tcMar>
              <w:top w:w="85" w:type="dxa"/>
              <w:bottom w:w="85" w:type="dxa"/>
            </w:tcMar>
            <w:vAlign w:val="center"/>
          </w:tcPr>
          <w:p w:rsidR="005B12D1" w:rsidRPr="00F01C01" w:rsidRDefault="005B12D1" w:rsidP="005B12D1">
            <w:pPr>
              <w:jc w:val="center"/>
              <w:rPr>
                <w:b/>
                <w:color w:val="7030A0"/>
                <w:sz w:val="20"/>
              </w:rPr>
            </w:pPr>
            <w:r w:rsidRPr="00F01C01">
              <w:rPr>
                <w:b/>
                <w:color w:val="7030A0"/>
                <w:sz w:val="20"/>
              </w:rPr>
              <w:t>X</w:t>
            </w: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r>
      <w:tr w:rsidR="005B12D1" w:rsidRPr="00F01C01" w:rsidTr="005B12D1">
        <w:trPr>
          <w:cantSplit/>
        </w:trPr>
        <w:tc>
          <w:tcPr>
            <w:tcW w:w="0" w:type="auto"/>
            <w:tcBorders>
              <w:right w:val="single" w:sz="4" w:space="0" w:color="auto"/>
            </w:tcBorders>
            <w:tcMar>
              <w:top w:w="85" w:type="dxa"/>
              <w:bottom w:w="85" w:type="dxa"/>
            </w:tcMar>
            <w:vAlign w:val="center"/>
          </w:tcPr>
          <w:p w:rsidR="005B12D1" w:rsidRPr="00F01C01" w:rsidRDefault="005B12D1" w:rsidP="005B12D1">
            <w:pPr>
              <w:pStyle w:val="List1"/>
              <w:numPr>
                <w:ilvl w:val="0"/>
                <w:numId w:val="30"/>
              </w:numPr>
            </w:pPr>
            <w:r w:rsidRPr="00F01C01">
              <w:t>Consider developing a separate and distinct VTS Training Manual to complement the V-103 Model courses.</w:t>
            </w:r>
          </w:p>
        </w:tc>
        <w:tc>
          <w:tcPr>
            <w:tcW w:w="0" w:type="auto"/>
            <w:tcBorders>
              <w:left w:val="single" w:sz="4" w:space="0" w:color="auto"/>
            </w:tcBorders>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rsidR="005B12D1" w:rsidRPr="00F01C01" w:rsidRDefault="005B12D1" w:rsidP="005B12D1">
            <w:pPr>
              <w:jc w:val="center"/>
              <w:rPr>
                <w:b/>
                <w:color w:val="00B050"/>
                <w:sz w:val="20"/>
              </w:rPr>
            </w:pPr>
            <w:r w:rsidRPr="00F01C01">
              <w:rPr>
                <w:b/>
                <w:color w:val="00B050"/>
                <w:sz w:val="20"/>
              </w:rPr>
              <w:t>X</w:t>
            </w:r>
          </w:p>
        </w:tc>
      </w:tr>
      <w:tr w:rsidR="005B12D1" w:rsidRPr="00F01C01" w:rsidTr="005B12D1">
        <w:trPr>
          <w:cantSplit/>
        </w:trPr>
        <w:tc>
          <w:tcPr>
            <w:tcW w:w="0" w:type="auto"/>
            <w:tcBorders>
              <w:right w:val="single" w:sz="4" w:space="0" w:color="auto"/>
            </w:tcBorders>
            <w:tcMar>
              <w:top w:w="85" w:type="dxa"/>
              <w:bottom w:w="85" w:type="dxa"/>
            </w:tcMar>
            <w:vAlign w:val="center"/>
          </w:tcPr>
          <w:p w:rsidR="005B12D1" w:rsidRPr="00F01C01" w:rsidRDefault="005B12D1" w:rsidP="005B12D1">
            <w:pPr>
              <w:pStyle w:val="List1"/>
              <w:numPr>
                <w:ilvl w:val="0"/>
                <w:numId w:val="30"/>
              </w:numPr>
            </w:pPr>
            <w:r w:rsidRPr="00F01C01">
              <w:rPr>
                <w:rFonts w:cs="Arial"/>
              </w:rPr>
              <w:t>Co-ordinate work required to update the NAVGUIDE</w:t>
            </w:r>
          </w:p>
        </w:tc>
        <w:tc>
          <w:tcPr>
            <w:tcW w:w="0" w:type="auto"/>
            <w:tcBorders>
              <w:left w:val="single" w:sz="4" w:space="0" w:color="auto"/>
            </w:tcBorders>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rsidR="005B12D1" w:rsidRPr="00F01C01" w:rsidRDefault="005B12D1" w:rsidP="005B12D1">
            <w:pPr>
              <w:jc w:val="center"/>
              <w:rPr>
                <w:b/>
                <w:bCs/>
                <w:dstrike/>
                <w:color w:val="FF0000"/>
                <w:sz w:val="20"/>
                <w:szCs w:val="20"/>
                <w:highlight w:val="yellow"/>
              </w:rPr>
            </w:pPr>
            <w:r w:rsidRPr="00F01C01">
              <w:rPr>
                <w:b/>
                <w:bCs/>
                <w:dstrike/>
                <w:color w:val="FF0000"/>
                <w:sz w:val="20"/>
                <w:szCs w:val="20"/>
                <w:highlight w:val="yellow"/>
              </w:rPr>
              <w:t>X</w:t>
            </w:r>
          </w:p>
        </w:tc>
        <w:tc>
          <w:tcPr>
            <w:tcW w:w="0" w:type="auto"/>
            <w:tcMar>
              <w:top w:w="85" w:type="dxa"/>
              <w:bottom w:w="85" w:type="dxa"/>
            </w:tcMar>
            <w:vAlign w:val="center"/>
          </w:tcPr>
          <w:p w:rsidR="005B12D1" w:rsidRPr="00F01C01" w:rsidRDefault="005B12D1" w:rsidP="005B12D1">
            <w:pPr>
              <w:jc w:val="center"/>
              <w:rPr>
                <w:b/>
                <w:bCs/>
                <w:dstrike/>
                <w:color w:val="FF0000"/>
                <w:sz w:val="20"/>
                <w:szCs w:val="20"/>
                <w:highlight w:val="yellow"/>
              </w:rPr>
            </w:pPr>
            <w:r w:rsidRPr="00F01C01">
              <w:rPr>
                <w:b/>
                <w:bCs/>
                <w:dstrike/>
                <w:color w:val="FF0000"/>
                <w:sz w:val="20"/>
                <w:szCs w:val="20"/>
                <w:highlight w:val="yellow"/>
              </w:rPr>
              <w:t>X</w:t>
            </w:r>
          </w:p>
        </w:tc>
      </w:tr>
      <w:tr w:rsidR="005B12D1" w:rsidRPr="00F01C01" w:rsidTr="005B12D1">
        <w:trPr>
          <w:cantSplit/>
        </w:trPr>
        <w:tc>
          <w:tcPr>
            <w:tcW w:w="0" w:type="auto"/>
            <w:tcBorders>
              <w:right w:val="single" w:sz="4" w:space="0" w:color="auto"/>
            </w:tcBorders>
            <w:tcMar>
              <w:top w:w="85" w:type="dxa"/>
              <w:bottom w:w="85" w:type="dxa"/>
            </w:tcMar>
            <w:vAlign w:val="center"/>
          </w:tcPr>
          <w:p w:rsidR="005B12D1" w:rsidRPr="00F01C01" w:rsidRDefault="005B12D1" w:rsidP="00EB44AC">
            <w:pPr>
              <w:pStyle w:val="List1"/>
              <w:numPr>
                <w:ilvl w:val="0"/>
                <w:numId w:val="30"/>
              </w:numPr>
              <w:rPr>
                <w:rFonts w:cs="Arial"/>
              </w:rPr>
            </w:pPr>
            <w:r w:rsidRPr="00F01C01">
              <w:rPr>
                <w:rFonts w:cs="Arial"/>
              </w:rPr>
              <w:t xml:space="preserve">Produce a </w:t>
            </w:r>
            <w:del w:id="244" w:author="Trainor, Neil" w:date="2012-09-08T02:31:00Z">
              <w:r w:rsidRPr="00F01C01" w:rsidDel="00EB44AC">
                <w:rPr>
                  <w:rFonts w:cs="Arial"/>
                </w:rPr>
                <w:delText xml:space="preserve">Guideline </w:delText>
              </w:r>
            </w:del>
            <w:ins w:id="245" w:author="Trainor, Neil" w:date="2012-09-08T02:31:00Z">
              <w:r w:rsidR="00EB44AC" w:rsidRPr="00EB44AC">
                <w:rPr>
                  <w:rFonts w:cs="Arial"/>
                  <w:highlight w:val="yellow"/>
                  <w:rPrChange w:id="246" w:author="Trainor, Neil" w:date="2012-09-08T02:32:00Z">
                    <w:rPr>
                      <w:rFonts w:cs="Arial"/>
                    </w:rPr>
                  </w:rPrChange>
                </w:rPr>
                <w:t>Model Course</w:t>
              </w:r>
              <w:r w:rsidR="00EB44AC" w:rsidRPr="00F01C01">
                <w:rPr>
                  <w:rFonts w:cs="Arial"/>
                </w:rPr>
                <w:t xml:space="preserve"> </w:t>
              </w:r>
            </w:ins>
            <w:r w:rsidRPr="00F01C01">
              <w:rPr>
                <w:rFonts w:cs="Arial"/>
              </w:rPr>
              <w:t>on refresher training and revalidation</w:t>
            </w:r>
          </w:p>
        </w:tc>
        <w:tc>
          <w:tcPr>
            <w:tcW w:w="0" w:type="auto"/>
            <w:tcBorders>
              <w:left w:val="single" w:sz="4" w:space="0" w:color="auto"/>
            </w:tcBorders>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rsidR="005B12D1" w:rsidRPr="00F01C01" w:rsidRDefault="005B12D1" w:rsidP="005B12D1">
            <w:pPr>
              <w:jc w:val="center"/>
              <w:rPr>
                <w:b/>
                <w:color w:val="00B050"/>
                <w:sz w:val="20"/>
              </w:rPr>
            </w:pPr>
            <w:r w:rsidRPr="00F01C01">
              <w:rPr>
                <w:b/>
                <w:color w:val="00B050"/>
                <w:sz w:val="20"/>
              </w:rPr>
              <w:t>X</w:t>
            </w:r>
          </w:p>
        </w:tc>
      </w:tr>
      <w:tr w:rsidR="005B12D1" w:rsidRPr="00F01C01" w:rsidTr="005B12D1">
        <w:trPr>
          <w:cantSplit/>
        </w:trPr>
        <w:tc>
          <w:tcPr>
            <w:tcW w:w="0" w:type="auto"/>
            <w:tcBorders>
              <w:right w:val="single" w:sz="4" w:space="0" w:color="auto"/>
            </w:tcBorders>
            <w:tcMar>
              <w:top w:w="85" w:type="dxa"/>
              <w:bottom w:w="85" w:type="dxa"/>
            </w:tcMar>
            <w:vAlign w:val="center"/>
          </w:tcPr>
          <w:p w:rsidR="005B12D1" w:rsidRPr="00F01C01" w:rsidRDefault="005B12D1" w:rsidP="00EB44AC">
            <w:pPr>
              <w:pStyle w:val="List1"/>
              <w:numPr>
                <w:ilvl w:val="0"/>
                <w:numId w:val="30"/>
              </w:numPr>
              <w:rPr>
                <w:rFonts w:cs="Arial"/>
              </w:rPr>
            </w:pPr>
            <w:r w:rsidRPr="00F01C01">
              <w:rPr>
                <w:highlight w:val="yellow"/>
              </w:rPr>
              <w:t xml:space="preserve">Develop a </w:t>
            </w:r>
            <w:del w:id="247" w:author="Trainor, Neil" w:date="2012-09-08T02:27:00Z">
              <w:r w:rsidRPr="00F01C01" w:rsidDel="00EB44AC">
                <w:rPr>
                  <w:highlight w:val="yellow"/>
                </w:rPr>
                <w:delText xml:space="preserve">Concept </w:delText>
              </w:r>
            </w:del>
            <w:ins w:id="248" w:author="Trainor, Neil" w:date="2012-09-08T02:27:00Z">
              <w:r w:rsidR="00EB44AC">
                <w:rPr>
                  <w:highlight w:val="yellow"/>
                </w:rPr>
                <w:t>Strategy</w:t>
              </w:r>
              <w:r w:rsidR="00EB44AC" w:rsidRPr="00F01C01">
                <w:rPr>
                  <w:highlight w:val="yellow"/>
                </w:rPr>
                <w:t xml:space="preserve"> </w:t>
              </w:r>
            </w:ins>
            <w:r w:rsidRPr="00F01C01">
              <w:rPr>
                <w:highlight w:val="yellow"/>
              </w:rPr>
              <w:t>Paper on the ‘Needs for the future delivery of VTS’</w:t>
            </w:r>
          </w:p>
        </w:tc>
        <w:tc>
          <w:tcPr>
            <w:tcW w:w="0" w:type="auto"/>
            <w:tcBorders>
              <w:left w:val="single" w:sz="4" w:space="0" w:color="auto"/>
            </w:tcBorders>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sz w:val="20"/>
              </w:rPr>
            </w:pPr>
          </w:p>
        </w:tc>
        <w:tc>
          <w:tcPr>
            <w:tcW w:w="0" w:type="auto"/>
            <w:tcMar>
              <w:top w:w="85" w:type="dxa"/>
              <w:bottom w:w="85" w:type="dxa"/>
            </w:tcMar>
            <w:vAlign w:val="center"/>
          </w:tcPr>
          <w:p w:rsidR="005B12D1" w:rsidRPr="00F01C01" w:rsidRDefault="005B12D1" w:rsidP="005B12D1">
            <w:pPr>
              <w:jc w:val="center"/>
              <w:rPr>
                <w:b/>
                <w:color w:val="00B050"/>
                <w:sz w:val="20"/>
              </w:rPr>
            </w:pPr>
          </w:p>
        </w:tc>
        <w:tc>
          <w:tcPr>
            <w:tcW w:w="0" w:type="auto"/>
            <w:tcMar>
              <w:top w:w="85" w:type="dxa"/>
              <w:bottom w:w="85" w:type="dxa"/>
            </w:tcMar>
            <w:vAlign w:val="center"/>
          </w:tcPr>
          <w:p w:rsidR="005B12D1" w:rsidRPr="00F01C01" w:rsidRDefault="005B12D1" w:rsidP="005B12D1">
            <w:pPr>
              <w:jc w:val="center"/>
              <w:rPr>
                <w:b/>
                <w:color w:val="00B050"/>
                <w:sz w:val="20"/>
                <w:highlight w:val="yellow"/>
              </w:rPr>
            </w:pPr>
            <w:r w:rsidRPr="00F01C01">
              <w:rPr>
                <w:b/>
                <w:color w:val="FF0000"/>
                <w:sz w:val="20"/>
                <w:highlight w:val="yellow"/>
              </w:rPr>
              <w:t>X</w:t>
            </w:r>
          </w:p>
        </w:tc>
        <w:tc>
          <w:tcPr>
            <w:tcW w:w="0" w:type="auto"/>
            <w:tcMar>
              <w:top w:w="85" w:type="dxa"/>
              <w:bottom w:w="85" w:type="dxa"/>
            </w:tcMar>
            <w:vAlign w:val="center"/>
          </w:tcPr>
          <w:p w:rsidR="005B12D1" w:rsidRPr="00F01C01" w:rsidRDefault="005B12D1" w:rsidP="005B12D1">
            <w:pPr>
              <w:jc w:val="center"/>
              <w:rPr>
                <w:b/>
                <w:color w:val="00B050"/>
                <w:sz w:val="20"/>
                <w:highlight w:val="yellow"/>
              </w:rPr>
            </w:pPr>
            <w:r w:rsidRPr="00F01C01">
              <w:rPr>
                <w:b/>
                <w:color w:val="FF0000"/>
                <w:sz w:val="20"/>
                <w:highlight w:val="yellow"/>
              </w:rPr>
              <w:t>X</w:t>
            </w:r>
          </w:p>
        </w:tc>
        <w:tc>
          <w:tcPr>
            <w:tcW w:w="0" w:type="auto"/>
            <w:tcMar>
              <w:top w:w="85" w:type="dxa"/>
              <w:bottom w:w="85" w:type="dxa"/>
            </w:tcMar>
            <w:vAlign w:val="center"/>
          </w:tcPr>
          <w:p w:rsidR="005B12D1" w:rsidRPr="00F01C01" w:rsidRDefault="005B12D1" w:rsidP="005B12D1">
            <w:pPr>
              <w:jc w:val="center"/>
              <w:rPr>
                <w:b/>
                <w:color w:val="00B050"/>
                <w:sz w:val="20"/>
              </w:rPr>
            </w:pPr>
            <w:r w:rsidRPr="00F01C01">
              <w:rPr>
                <w:b/>
                <w:color w:val="FF0000"/>
                <w:sz w:val="20"/>
                <w:highlight w:val="yellow"/>
              </w:rPr>
              <w:t>X</w:t>
            </w:r>
          </w:p>
        </w:tc>
      </w:tr>
    </w:tbl>
    <w:p w:rsidR="005B12D1" w:rsidRPr="00F01C01" w:rsidRDefault="005B12D1" w:rsidP="005B12D1"/>
    <w:p w:rsidR="005B12D1" w:rsidRDefault="005B12D1"/>
    <w:sectPr w:rsidR="005B12D1" w:rsidSect="005B12D1">
      <w:headerReference w:type="default" r:id="rId14"/>
      <w:footerReference w:type="default" r:id="rId15"/>
      <w:pgSz w:w="16840" w:h="11900" w:orient="landscape"/>
      <w:pgMar w:top="1134" w:right="1134" w:bottom="1134" w:left="1134" w:header="567" w:footer="567"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0FB0" w:rsidRDefault="00E60FB0" w:rsidP="005B12D1">
      <w:r>
        <w:separator/>
      </w:r>
    </w:p>
  </w:endnote>
  <w:endnote w:type="continuationSeparator" w:id="0">
    <w:p w:rsidR="00E60FB0" w:rsidRDefault="00E60FB0" w:rsidP="005B1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2D1" w:rsidRDefault="005B12D1" w:rsidP="005B12D1">
    <w:pPr>
      <w:pStyle w:val="Footer"/>
    </w:pPr>
    <w:r>
      <w:rPr>
        <w:rFonts w:cs="Arial"/>
        <w:szCs w:val="16"/>
      </w:rPr>
      <w:tab/>
    </w:r>
    <w:r>
      <w:rPr>
        <w:rStyle w:val="PageNumber"/>
      </w:rPr>
      <w:fldChar w:fldCharType="begin"/>
    </w:r>
    <w:r>
      <w:rPr>
        <w:rStyle w:val="PageNumber"/>
      </w:rPr>
      <w:instrText xml:space="preserve"> PAGE </w:instrText>
    </w:r>
    <w:r>
      <w:rPr>
        <w:rStyle w:val="PageNumber"/>
      </w:rPr>
      <w:fldChar w:fldCharType="separate"/>
    </w:r>
    <w:r w:rsidR="00D34D58">
      <w:rPr>
        <w:rStyle w:val="PageNumber"/>
        <w:noProof/>
      </w:rPr>
      <w:t>1</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2D1" w:rsidRDefault="005B12D1">
    <w:pPr>
      <w:pStyle w:val="Footer"/>
      <w:tabs>
        <w:tab w:val="right" w:pos="8931"/>
      </w:tabs>
      <w:rPr>
        <w:rFonts w:cs="Arial"/>
        <w:szCs w:val="16"/>
      </w:rPr>
    </w:pPr>
    <w:r>
      <w:rPr>
        <w:rFonts w:cs="Arial"/>
        <w:szCs w:val="16"/>
      </w:rPr>
      <w:t>20 10-2001/ 06-12-2002</w:t>
    </w:r>
    <w:r>
      <w:rPr>
        <w:rFonts w:cs="Arial"/>
        <w:szCs w:val="16"/>
      </w:rPr>
      <w:tab/>
    </w:r>
    <w:r>
      <w:rPr>
        <w:rFonts w:cs="Arial"/>
        <w:szCs w:val="16"/>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2D1" w:rsidRDefault="005B12D1" w:rsidP="005B12D1">
    <w:pPr>
      <w:pStyle w:val="Footer"/>
      <w:tabs>
        <w:tab w:val="clear" w:pos="4820"/>
        <w:tab w:val="center" w:pos="7230"/>
      </w:tabs>
    </w:pPr>
    <w:r>
      <w:rPr>
        <w:rFonts w:cs="Arial"/>
        <w:szCs w:val="16"/>
      </w:rPr>
      <w:tab/>
    </w:r>
    <w:r>
      <w:rPr>
        <w:rStyle w:val="PageNumber"/>
      </w:rPr>
      <w:fldChar w:fldCharType="begin"/>
    </w:r>
    <w:r>
      <w:rPr>
        <w:rStyle w:val="PageNumber"/>
      </w:rPr>
      <w:instrText xml:space="preserve"> PAGE </w:instrText>
    </w:r>
    <w:r>
      <w:rPr>
        <w:rStyle w:val="PageNumber"/>
      </w:rPr>
      <w:fldChar w:fldCharType="separate"/>
    </w:r>
    <w:r w:rsidR="00D34D58">
      <w:rPr>
        <w:rStyle w:val="PageNumber"/>
        <w:noProof/>
      </w:rPr>
      <w:t>8</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0FB0" w:rsidRDefault="00E60FB0" w:rsidP="005B12D1">
      <w:r>
        <w:separator/>
      </w:r>
    </w:p>
  </w:footnote>
  <w:footnote w:type="continuationSeparator" w:id="0">
    <w:p w:rsidR="00E60FB0" w:rsidRDefault="00E60FB0" w:rsidP="005B12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2D1" w:rsidRDefault="005B12D1" w:rsidP="005B12D1">
    <w:pPr>
      <w:pStyle w:val="Header"/>
      <w:rPr>
        <w:rStyle w:val="PageNumber"/>
      </w:rPr>
    </w:pPr>
    <w:r>
      <w:rPr>
        <w:rStyle w:val="PageNumber"/>
      </w:rPr>
      <w:fldChar w:fldCharType="begin"/>
    </w:r>
    <w:r>
      <w:rPr>
        <w:rStyle w:val="PageNumber"/>
      </w:rPr>
      <w:instrText xml:space="preserve">PAGE  </w:instrText>
    </w:r>
    <w:r>
      <w:rPr>
        <w:rStyle w:val="PageNumber"/>
      </w:rPr>
      <w:fldChar w:fldCharType="end"/>
    </w:r>
  </w:p>
  <w:p w:rsidR="005B12D1" w:rsidRDefault="005B12D1" w:rsidP="005B12D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2D1" w:rsidRDefault="005B12D1" w:rsidP="005B12D1">
    <w:pPr>
      <w:pStyle w:val="Header"/>
    </w:pP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2D1" w:rsidRPr="003031CF" w:rsidRDefault="005B12D1" w:rsidP="005B12D1">
    <w:pPr>
      <w:pStyle w:val="Header"/>
    </w:pPr>
    <w:r>
      <w:tab/>
      <w:t>VTS Committee report</w:t>
    </w:r>
    <w:r>
      <w:tab/>
      <w:t>VTS34/0utput/1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2D1" w:rsidRDefault="005B12D1" w:rsidP="005B12D1">
    <w:pPr>
      <w:pStyle w:val="Header"/>
      <w:tabs>
        <w:tab w:val="clear" w:pos="4820"/>
        <w:tab w:val="clear" w:pos="9639"/>
        <w:tab w:val="center" w:pos="7371"/>
        <w:tab w:val="right" w:pos="14601"/>
      </w:tabs>
    </w:pPr>
    <w:r>
      <w:tab/>
      <w:t>VTS Committee report</w:t>
    </w:r>
    <w:r>
      <w:tab/>
    </w:r>
    <w:r w:rsidRPr="005B12D1">
      <w:rPr>
        <w:highlight w:val="yellow"/>
      </w:rPr>
      <w:t>VTS35/output/??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A9817BE"/>
    <w:multiLevelType w:val="hybridMultilevel"/>
    <w:tmpl w:val="1EEEFB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9C855D4"/>
    <w:multiLevelType w:val="multilevel"/>
    <w:tmpl w:val="0E0C587C"/>
    <w:lvl w:ilvl="0">
      <w:start w:val="1"/>
      <w:numFmt w:val="decimal"/>
      <w:pStyle w:val="WGnumbering"/>
      <w:lvlText w:val="%1"/>
      <w:lvlJc w:val="left"/>
      <w:pPr>
        <w:tabs>
          <w:tab w:val="num" w:pos="567"/>
        </w:tabs>
        <w:ind w:left="567" w:hanging="454"/>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1B6A71CF"/>
    <w:multiLevelType w:val="multilevel"/>
    <w:tmpl w:val="3CE20E76"/>
    <w:lvl w:ilvl="0">
      <w:start w:val="1"/>
      <w:numFmt w:val="decimal"/>
      <w:pStyle w:val="TableList1"/>
      <w:lvlText w:val="%1"/>
      <w:lvlJc w:val="left"/>
      <w:pPr>
        <w:tabs>
          <w:tab w:val="num" w:pos="425"/>
        </w:tabs>
        <w:ind w:left="425" w:hanging="425"/>
      </w:pPr>
      <w:rPr>
        <w:rFonts w:ascii="Arial" w:hAnsi="Arial" w:hint="default"/>
        <w:b w:val="0"/>
        <w:i w:val="0"/>
        <w:sz w:val="20"/>
        <w:szCs w:val="22"/>
      </w:rPr>
    </w:lvl>
    <w:lvl w:ilvl="1">
      <w:start w:val="1"/>
      <w:numFmt w:val="lowerLetter"/>
      <w:pStyle w:val="TableList2"/>
      <w:lvlText w:val="%2"/>
      <w:lvlJc w:val="left"/>
      <w:pPr>
        <w:tabs>
          <w:tab w:val="num" w:pos="851"/>
        </w:tabs>
        <w:ind w:left="851" w:hanging="426"/>
      </w:pPr>
      <w:rPr>
        <w:rFonts w:ascii="Arial" w:hAnsi="Arial" w:hint="default"/>
        <w:b w:val="0"/>
        <w:i w:val="0"/>
        <w:sz w:val="20"/>
      </w:rPr>
    </w:lvl>
    <w:lvl w:ilvl="2">
      <w:start w:val="1"/>
      <w:numFmt w:val="lowerRoman"/>
      <w:pStyle w:val="TableList3"/>
      <w:lvlText w:val="%3"/>
      <w:lvlJc w:val="left"/>
      <w:pPr>
        <w:tabs>
          <w:tab w:val="num" w:pos="1276"/>
        </w:tabs>
        <w:ind w:left="1276" w:hanging="425"/>
      </w:pPr>
      <w:rPr>
        <w:rFonts w:ascii="Arial" w:hAnsi="Arial"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9">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4EEC6DE5"/>
    <w:multiLevelType w:val="hybridMultilevel"/>
    <w:tmpl w:val="E5EAE5FA"/>
    <w:lvl w:ilvl="0" w:tplc="3ABA85E0">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484E88"/>
    <w:multiLevelType w:val="multilevel"/>
    <w:tmpl w:val="EBF834FE"/>
    <w:lvl w:ilvl="0">
      <w:start w:val="1"/>
      <w:numFmt w:val="decimal"/>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5"/>
  </w:num>
  <w:num w:numId="2">
    <w:abstractNumId w:val="10"/>
  </w:num>
  <w:num w:numId="3">
    <w:abstractNumId w:val="8"/>
  </w:num>
  <w:num w:numId="4">
    <w:abstractNumId w:val="8"/>
  </w:num>
  <w:num w:numId="5">
    <w:abstractNumId w:val="8"/>
  </w:num>
  <w:num w:numId="6">
    <w:abstractNumId w:val="8"/>
  </w:num>
  <w:num w:numId="7">
    <w:abstractNumId w:val="2"/>
  </w:num>
  <w:num w:numId="8">
    <w:abstractNumId w:val="2"/>
  </w:num>
  <w:num w:numId="9">
    <w:abstractNumId w:val="2"/>
  </w:num>
  <w:num w:numId="10">
    <w:abstractNumId w:val="2"/>
  </w:num>
  <w:num w:numId="11">
    <w:abstractNumId w:val="17"/>
  </w:num>
  <w:num w:numId="12">
    <w:abstractNumId w:val="0"/>
  </w:num>
  <w:num w:numId="13">
    <w:abstractNumId w:val="7"/>
  </w:num>
  <w:num w:numId="14">
    <w:abstractNumId w:val="7"/>
  </w:num>
  <w:num w:numId="15">
    <w:abstractNumId w:val="7"/>
  </w:num>
  <w:num w:numId="16">
    <w:abstractNumId w:val="7"/>
  </w:num>
  <w:num w:numId="17">
    <w:abstractNumId w:val="11"/>
  </w:num>
  <w:num w:numId="18">
    <w:abstractNumId w:val="11"/>
  </w:num>
  <w:num w:numId="19">
    <w:abstractNumId w:val="11"/>
  </w:num>
  <w:num w:numId="20">
    <w:abstractNumId w:val="16"/>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9"/>
  </w:num>
  <w:num w:numId="31">
    <w:abstractNumId w:val="9"/>
  </w:num>
  <w:num w:numId="32">
    <w:abstractNumId w:val="9"/>
  </w:num>
  <w:num w:numId="33">
    <w:abstractNumId w:val="14"/>
  </w:num>
  <w:num w:numId="34">
    <w:abstractNumId w:val="13"/>
  </w:num>
  <w:num w:numId="35">
    <w:abstractNumId w:val="3"/>
  </w:num>
  <w:num w:numId="36">
    <w:abstractNumId w:val="6"/>
  </w:num>
  <w:num w:numId="37">
    <w:abstractNumId w:val="12"/>
  </w:num>
  <w:num w:numId="38">
    <w:abstractNumId w:val="5"/>
  </w:num>
  <w:num w:numId="39">
    <w:abstractNumId w:val="4"/>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trackRevisions/>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2D1"/>
    <w:rsid w:val="000C54DB"/>
    <w:rsid w:val="00197C40"/>
    <w:rsid w:val="00323285"/>
    <w:rsid w:val="003617EA"/>
    <w:rsid w:val="004B0372"/>
    <w:rsid w:val="005B12D1"/>
    <w:rsid w:val="005C2749"/>
    <w:rsid w:val="007B6745"/>
    <w:rsid w:val="009140F0"/>
    <w:rsid w:val="00946FD4"/>
    <w:rsid w:val="00A32011"/>
    <w:rsid w:val="00AD5AAE"/>
    <w:rsid w:val="00CB65A2"/>
    <w:rsid w:val="00D34D58"/>
    <w:rsid w:val="00D42818"/>
    <w:rsid w:val="00D87AAF"/>
    <w:rsid w:val="00DD2831"/>
    <w:rsid w:val="00E60FB0"/>
    <w:rsid w:val="00E86630"/>
    <w:rsid w:val="00EB44AC"/>
    <w:rsid w:val="00FA32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CC21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2D1"/>
    <w:rPr>
      <w:rFonts w:ascii="Arial" w:eastAsia="MS Mincho" w:hAnsi="Arial" w:cs="Times New Roman"/>
      <w:sz w:val="22"/>
      <w:lang w:val="en-GB" w:eastAsia="ja-JP"/>
    </w:rPr>
  </w:style>
  <w:style w:type="paragraph" w:styleId="Heading1">
    <w:name w:val="heading 1"/>
    <w:basedOn w:val="Normal"/>
    <w:next w:val="BodyText"/>
    <w:link w:val="Heading1Char"/>
    <w:qFormat/>
    <w:rsid w:val="009140F0"/>
    <w:pPr>
      <w:keepNext/>
      <w:numPr>
        <w:numId w:val="35"/>
      </w:numPr>
      <w:spacing w:before="240" w:after="240"/>
      <w:outlineLvl w:val="0"/>
    </w:pPr>
    <w:rPr>
      <w:rFonts w:eastAsia="Calibri" w:cs="Calibri"/>
      <w:b/>
      <w:caps/>
      <w:kern w:val="28"/>
      <w:lang w:eastAsia="de-DE"/>
    </w:rPr>
  </w:style>
  <w:style w:type="paragraph" w:styleId="Heading2">
    <w:name w:val="heading 2"/>
    <w:basedOn w:val="Heading1"/>
    <w:next w:val="BodyText"/>
    <w:link w:val="Heading2Char"/>
    <w:qFormat/>
    <w:rsid w:val="009140F0"/>
    <w:pPr>
      <w:numPr>
        <w:ilvl w:val="1"/>
      </w:numPr>
      <w:tabs>
        <w:tab w:val="left" w:pos="851"/>
      </w:tabs>
      <w:spacing w:before="120" w:after="120"/>
      <w:jc w:val="both"/>
      <w:outlineLvl w:val="1"/>
    </w:pPr>
    <w:rPr>
      <w:rFonts w:eastAsia="MS Mincho" w:cs="Times New Roman"/>
      <w:caps w:val="0"/>
      <w:szCs w:val="20"/>
    </w:rPr>
  </w:style>
  <w:style w:type="paragraph" w:styleId="Heading3">
    <w:name w:val="heading 3"/>
    <w:basedOn w:val="Normal"/>
    <w:next w:val="BodyText"/>
    <w:link w:val="Heading3Char"/>
    <w:qFormat/>
    <w:rsid w:val="009140F0"/>
    <w:pPr>
      <w:keepNext/>
      <w:numPr>
        <w:ilvl w:val="2"/>
        <w:numId w:val="35"/>
      </w:numPr>
      <w:spacing w:before="120" w:after="120"/>
      <w:outlineLvl w:val="2"/>
    </w:pPr>
    <w:rPr>
      <w:rFonts w:eastAsia="Calibri" w:cs="Calibri"/>
      <w:szCs w:val="20"/>
      <w:lang w:eastAsia="de-DE"/>
    </w:rPr>
  </w:style>
  <w:style w:type="paragraph" w:styleId="Heading4">
    <w:name w:val="heading 4"/>
    <w:basedOn w:val="Normal"/>
    <w:next w:val="Normal"/>
    <w:link w:val="Heading4Char"/>
    <w:qFormat/>
    <w:rsid w:val="00D87AAF"/>
    <w:pPr>
      <w:keepNext/>
      <w:numPr>
        <w:ilvl w:val="3"/>
        <w:numId w:val="35"/>
      </w:numPr>
      <w:spacing w:before="120" w:after="120"/>
      <w:outlineLvl w:val="3"/>
    </w:pPr>
    <w:rPr>
      <w:rFonts w:eastAsia="Times New Roman"/>
      <w:szCs w:val="20"/>
      <w:lang w:eastAsia="de-DE"/>
    </w:rPr>
  </w:style>
  <w:style w:type="paragraph" w:styleId="Heading5">
    <w:name w:val="heading 5"/>
    <w:basedOn w:val="Normal"/>
    <w:next w:val="Normal"/>
    <w:link w:val="Heading5Char"/>
    <w:rsid w:val="009140F0"/>
    <w:pPr>
      <w:numPr>
        <w:ilvl w:val="4"/>
        <w:numId w:val="35"/>
      </w:numPr>
      <w:spacing w:before="240" w:after="120"/>
      <w:outlineLvl w:val="4"/>
    </w:pPr>
    <w:rPr>
      <w:rFonts w:eastAsia="Calibri" w:cs="Calibri"/>
      <w:szCs w:val="20"/>
      <w:lang w:val="de-DE" w:eastAsia="de-DE"/>
    </w:rPr>
  </w:style>
  <w:style w:type="paragraph" w:styleId="Heading6">
    <w:name w:val="heading 6"/>
    <w:basedOn w:val="Normal"/>
    <w:next w:val="Normal"/>
    <w:link w:val="Heading6Char"/>
    <w:semiHidden/>
    <w:unhideWhenUsed/>
    <w:rsid w:val="009140F0"/>
    <w:pPr>
      <w:numPr>
        <w:ilvl w:val="5"/>
        <w:numId w:val="35"/>
      </w:numPr>
      <w:spacing w:before="240" w:after="60"/>
      <w:outlineLvl w:val="5"/>
    </w:pPr>
    <w:rPr>
      <w:b/>
      <w:bCs/>
      <w:lang w:eastAsia="en-GB"/>
    </w:rPr>
  </w:style>
  <w:style w:type="paragraph" w:styleId="Heading7">
    <w:name w:val="heading 7"/>
    <w:basedOn w:val="Normal"/>
    <w:next w:val="Normal"/>
    <w:link w:val="Heading7Char"/>
    <w:semiHidden/>
    <w:unhideWhenUsed/>
    <w:qFormat/>
    <w:rsid w:val="009140F0"/>
    <w:pPr>
      <w:numPr>
        <w:ilvl w:val="6"/>
        <w:numId w:val="35"/>
      </w:numPr>
      <w:spacing w:before="240" w:after="60"/>
      <w:outlineLvl w:val="6"/>
    </w:pPr>
    <w:rPr>
      <w:lang w:eastAsia="en-GB"/>
    </w:rPr>
  </w:style>
  <w:style w:type="paragraph" w:styleId="Heading8">
    <w:name w:val="heading 8"/>
    <w:basedOn w:val="Normal"/>
    <w:next w:val="Normal"/>
    <w:link w:val="Heading8Char"/>
    <w:semiHidden/>
    <w:unhideWhenUsed/>
    <w:qFormat/>
    <w:rsid w:val="009140F0"/>
    <w:pPr>
      <w:numPr>
        <w:ilvl w:val="7"/>
        <w:numId w:val="35"/>
      </w:numPr>
      <w:spacing w:before="240" w:after="60"/>
      <w:outlineLvl w:val="7"/>
    </w:pPr>
    <w:rPr>
      <w:i/>
      <w:iCs/>
      <w:lang w:eastAsia="en-GB"/>
    </w:rPr>
  </w:style>
  <w:style w:type="paragraph" w:styleId="Heading9">
    <w:name w:val="heading 9"/>
    <w:basedOn w:val="Normal"/>
    <w:next w:val="Normal"/>
    <w:link w:val="Heading9Char"/>
    <w:semiHidden/>
    <w:unhideWhenUsed/>
    <w:qFormat/>
    <w:rsid w:val="009140F0"/>
    <w:pPr>
      <w:numPr>
        <w:ilvl w:val="8"/>
        <w:numId w:val="35"/>
      </w:numPr>
      <w:spacing w:before="240" w:after="60"/>
      <w:outlineLvl w:val="8"/>
    </w:pPr>
    <w:rPr>
      <w:rFonts w:asciiTheme="majorHAnsi" w:eastAsiaTheme="majorEastAsia" w:hAnsiTheme="majorHAnsi" w:cstheme="majorBid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Heading1"/>
    <w:next w:val="Normal"/>
    <w:autoRedefine/>
    <w:qFormat/>
    <w:rsid w:val="009140F0"/>
    <w:pPr>
      <w:numPr>
        <w:numId w:val="1"/>
      </w:numPr>
      <w:jc w:val="both"/>
    </w:pPr>
    <w:rPr>
      <w:snapToGrid w:val="0"/>
      <w:sz w:val="24"/>
    </w:rPr>
  </w:style>
  <w:style w:type="character" w:customStyle="1" w:styleId="Heading1Char">
    <w:name w:val="Heading 1 Char"/>
    <w:basedOn w:val="DefaultParagraphFont"/>
    <w:link w:val="Heading1"/>
    <w:rsid w:val="009140F0"/>
    <w:rPr>
      <w:rFonts w:ascii="Arial" w:eastAsia="Calibri" w:hAnsi="Arial" w:cs="Calibri"/>
      <w:b/>
      <w:caps/>
      <w:kern w:val="28"/>
      <w:sz w:val="22"/>
      <w:szCs w:val="22"/>
      <w:lang w:val="en-GB" w:eastAsia="de-DE"/>
    </w:rPr>
  </w:style>
  <w:style w:type="paragraph" w:customStyle="1" w:styleId="AnnexFigure">
    <w:name w:val="Annex Figure"/>
    <w:basedOn w:val="Normal"/>
    <w:next w:val="Normal"/>
    <w:rsid w:val="009140F0"/>
    <w:pPr>
      <w:numPr>
        <w:numId w:val="2"/>
      </w:numPr>
      <w:spacing w:before="120" w:after="120"/>
      <w:jc w:val="center"/>
    </w:pPr>
    <w:rPr>
      <w:rFonts w:eastAsia="Calibri" w:cs="Calibri"/>
      <w:i/>
      <w:lang w:eastAsia="en-GB"/>
    </w:rPr>
  </w:style>
  <w:style w:type="paragraph" w:customStyle="1" w:styleId="AnnexHead1">
    <w:name w:val="Annex Head 1"/>
    <w:basedOn w:val="Normal"/>
    <w:next w:val="Normal"/>
    <w:rsid w:val="009140F0"/>
    <w:pPr>
      <w:numPr>
        <w:numId w:val="6"/>
      </w:numPr>
    </w:pPr>
    <w:rPr>
      <w:rFonts w:eastAsia="Calibri" w:cs="Calibri"/>
      <w:b/>
      <w:caps/>
      <w:sz w:val="28"/>
      <w:lang w:eastAsia="en-GB"/>
    </w:rPr>
  </w:style>
  <w:style w:type="paragraph" w:customStyle="1" w:styleId="AnnexHead2">
    <w:name w:val="Annex Head 2"/>
    <w:basedOn w:val="Normal"/>
    <w:next w:val="Normal"/>
    <w:rsid w:val="009140F0"/>
    <w:pPr>
      <w:numPr>
        <w:ilvl w:val="1"/>
        <w:numId w:val="6"/>
      </w:numPr>
    </w:pPr>
    <w:rPr>
      <w:rFonts w:eastAsia="Calibri" w:cs="Calibri"/>
      <w:b/>
      <w:lang w:eastAsia="en-GB"/>
    </w:rPr>
  </w:style>
  <w:style w:type="paragraph" w:customStyle="1" w:styleId="AnnexHead3">
    <w:name w:val="Annex Head 3"/>
    <w:basedOn w:val="Normal"/>
    <w:next w:val="Normal"/>
    <w:rsid w:val="009140F0"/>
    <w:pPr>
      <w:numPr>
        <w:ilvl w:val="2"/>
        <w:numId w:val="6"/>
      </w:numPr>
    </w:pPr>
    <w:rPr>
      <w:rFonts w:eastAsia="Calibri" w:cs="Calibri"/>
      <w:b/>
      <w:lang w:eastAsia="en-GB"/>
    </w:rPr>
  </w:style>
  <w:style w:type="paragraph" w:customStyle="1" w:styleId="AnnexHead4">
    <w:name w:val="Annex Head 4"/>
    <w:basedOn w:val="Normal"/>
    <w:next w:val="Normal"/>
    <w:rsid w:val="009140F0"/>
    <w:pPr>
      <w:numPr>
        <w:ilvl w:val="3"/>
        <w:numId w:val="6"/>
      </w:numPr>
    </w:pPr>
    <w:rPr>
      <w:rFonts w:eastAsia="Calibri" w:cs="Calibri"/>
      <w:lang w:eastAsia="en-GB"/>
    </w:rPr>
  </w:style>
  <w:style w:type="paragraph" w:customStyle="1" w:styleId="AnnexHeading1">
    <w:name w:val="Annex Heading 1"/>
    <w:basedOn w:val="Normal"/>
    <w:next w:val="BodyText"/>
    <w:rsid w:val="009140F0"/>
    <w:pPr>
      <w:numPr>
        <w:numId w:val="10"/>
      </w:numPr>
      <w:spacing w:before="120" w:after="120"/>
    </w:pPr>
    <w:rPr>
      <w:rFonts w:eastAsia="Calibri"/>
      <w:b/>
      <w:caps/>
      <w:lang w:eastAsia="en-GB"/>
    </w:rPr>
  </w:style>
  <w:style w:type="paragraph" w:styleId="BodyText">
    <w:name w:val="Body Text"/>
    <w:basedOn w:val="Normal"/>
    <w:link w:val="BodyTextChar"/>
    <w:qFormat/>
    <w:rsid w:val="005C2749"/>
    <w:pPr>
      <w:spacing w:after="120"/>
      <w:jc w:val="both"/>
    </w:pPr>
    <w:rPr>
      <w:rFonts w:eastAsia="Calibri" w:cs="Calibri"/>
      <w:lang w:eastAsia="en-GB"/>
    </w:rPr>
  </w:style>
  <w:style w:type="character" w:customStyle="1" w:styleId="BodyTextChar">
    <w:name w:val="Body Text Char"/>
    <w:link w:val="BodyText"/>
    <w:rsid w:val="005C2749"/>
    <w:rPr>
      <w:rFonts w:ascii="Arial" w:eastAsia="Calibri" w:hAnsi="Arial" w:cs="Calibri"/>
      <w:sz w:val="22"/>
      <w:szCs w:val="22"/>
      <w:lang w:val="en-GB" w:eastAsia="en-GB"/>
    </w:rPr>
  </w:style>
  <w:style w:type="paragraph" w:customStyle="1" w:styleId="AnnexHeading2">
    <w:name w:val="Annex Heading 2"/>
    <w:basedOn w:val="Normal"/>
    <w:next w:val="BodyText"/>
    <w:rsid w:val="009140F0"/>
    <w:pPr>
      <w:numPr>
        <w:ilvl w:val="1"/>
        <w:numId w:val="10"/>
      </w:numPr>
      <w:spacing w:before="120" w:after="120"/>
    </w:pPr>
    <w:rPr>
      <w:rFonts w:eastAsia="Calibri"/>
      <w:b/>
      <w:lang w:eastAsia="en-GB"/>
    </w:rPr>
  </w:style>
  <w:style w:type="paragraph" w:customStyle="1" w:styleId="AnnexHeading3">
    <w:name w:val="Annex Heading 3"/>
    <w:basedOn w:val="Normal"/>
    <w:next w:val="Normal"/>
    <w:rsid w:val="009140F0"/>
    <w:pPr>
      <w:numPr>
        <w:ilvl w:val="2"/>
        <w:numId w:val="10"/>
      </w:numPr>
      <w:spacing w:before="120" w:after="120"/>
    </w:pPr>
    <w:rPr>
      <w:rFonts w:eastAsia="Calibri"/>
      <w:lang w:eastAsia="en-GB"/>
    </w:rPr>
  </w:style>
  <w:style w:type="paragraph" w:customStyle="1" w:styleId="AnnexHeading4">
    <w:name w:val="Annex Heading 4"/>
    <w:basedOn w:val="Normal"/>
    <w:next w:val="BodyText"/>
    <w:rsid w:val="009140F0"/>
    <w:pPr>
      <w:numPr>
        <w:ilvl w:val="3"/>
        <w:numId w:val="10"/>
      </w:numPr>
      <w:spacing w:before="120" w:after="120"/>
    </w:pPr>
    <w:rPr>
      <w:rFonts w:eastAsia="Calibri"/>
      <w:lang w:eastAsia="en-GB"/>
    </w:rPr>
  </w:style>
  <w:style w:type="paragraph" w:customStyle="1" w:styleId="AnnexTable">
    <w:name w:val="Annex Table"/>
    <w:basedOn w:val="Normal"/>
    <w:next w:val="Normal"/>
    <w:rsid w:val="009140F0"/>
    <w:pPr>
      <w:numPr>
        <w:numId w:val="11"/>
      </w:numPr>
      <w:tabs>
        <w:tab w:val="left" w:pos="1418"/>
      </w:tabs>
      <w:spacing w:before="120" w:after="120"/>
      <w:jc w:val="center"/>
    </w:pPr>
    <w:rPr>
      <w:rFonts w:eastAsia="Calibri" w:cs="Calibri"/>
      <w:i/>
      <w:lang w:eastAsia="en-GB"/>
    </w:rPr>
  </w:style>
  <w:style w:type="paragraph" w:customStyle="1" w:styleId="Appendix">
    <w:name w:val="Appendix"/>
    <w:basedOn w:val="Normal"/>
    <w:next w:val="Normal"/>
    <w:rsid w:val="009140F0"/>
    <w:pPr>
      <w:numPr>
        <w:numId w:val="12"/>
      </w:numPr>
      <w:tabs>
        <w:tab w:val="left" w:pos="1985"/>
      </w:tabs>
      <w:spacing w:before="120" w:after="240"/>
    </w:pPr>
    <w:rPr>
      <w:rFonts w:eastAsia="Calibri" w:cs="Calibri"/>
      <w:b/>
      <w:szCs w:val="28"/>
    </w:rPr>
  </w:style>
  <w:style w:type="paragraph" w:customStyle="1" w:styleId="AppendixHeading1">
    <w:name w:val="Appendix Heading 1"/>
    <w:basedOn w:val="Normal"/>
    <w:next w:val="BodyText"/>
    <w:rsid w:val="009140F0"/>
    <w:pPr>
      <w:numPr>
        <w:numId w:val="16"/>
      </w:numPr>
      <w:spacing w:before="120" w:after="120"/>
    </w:pPr>
    <w:rPr>
      <w:rFonts w:eastAsia="Calibri"/>
      <w:b/>
      <w:caps/>
      <w:lang w:eastAsia="en-GB"/>
    </w:rPr>
  </w:style>
  <w:style w:type="paragraph" w:customStyle="1" w:styleId="AppendixHeading2">
    <w:name w:val="Appendix Heading 2"/>
    <w:basedOn w:val="Normal"/>
    <w:next w:val="BodyText"/>
    <w:rsid w:val="009140F0"/>
    <w:pPr>
      <w:numPr>
        <w:ilvl w:val="1"/>
        <w:numId w:val="16"/>
      </w:numPr>
      <w:spacing w:before="120" w:after="120"/>
    </w:pPr>
    <w:rPr>
      <w:rFonts w:eastAsia="Calibri"/>
      <w:b/>
      <w:lang w:eastAsia="en-GB"/>
    </w:rPr>
  </w:style>
  <w:style w:type="paragraph" w:customStyle="1" w:styleId="AppendixHeading3">
    <w:name w:val="Appendix Heading 3"/>
    <w:basedOn w:val="Normal"/>
    <w:next w:val="Normal"/>
    <w:rsid w:val="009140F0"/>
    <w:pPr>
      <w:numPr>
        <w:ilvl w:val="2"/>
        <w:numId w:val="16"/>
      </w:numPr>
      <w:spacing w:before="120" w:after="120"/>
    </w:pPr>
    <w:rPr>
      <w:rFonts w:eastAsia="Calibri"/>
      <w:lang w:eastAsia="en-GB"/>
    </w:rPr>
  </w:style>
  <w:style w:type="paragraph" w:customStyle="1" w:styleId="AppendixHeading4">
    <w:name w:val="Appendix Heading 4"/>
    <w:basedOn w:val="Normal"/>
    <w:next w:val="BodyText"/>
    <w:rsid w:val="009140F0"/>
    <w:pPr>
      <w:numPr>
        <w:ilvl w:val="3"/>
        <w:numId w:val="16"/>
      </w:numPr>
      <w:spacing w:before="120" w:after="120"/>
    </w:pPr>
    <w:rPr>
      <w:rFonts w:eastAsia="Calibri"/>
      <w:lang w:eastAsia="en-GB"/>
    </w:rPr>
  </w:style>
  <w:style w:type="paragraph" w:styleId="BalloonText">
    <w:name w:val="Balloon Text"/>
    <w:basedOn w:val="Normal"/>
    <w:link w:val="BalloonTextChar"/>
    <w:semiHidden/>
    <w:rsid w:val="009140F0"/>
    <w:rPr>
      <w:rFonts w:ascii="Tahoma" w:eastAsia="Calibri" w:hAnsi="Tahoma" w:cs="Tahoma"/>
      <w:sz w:val="16"/>
      <w:szCs w:val="16"/>
      <w:lang w:eastAsia="en-GB"/>
    </w:rPr>
  </w:style>
  <w:style w:type="character" w:customStyle="1" w:styleId="BalloonTextChar">
    <w:name w:val="Balloon Text Char"/>
    <w:basedOn w:val="DefaultParagraphFont"/>
    <w:link w:val="BalloonText"/>
    <w:semiHidden/>
    <w:rsid w:val="009140F0"/>
    <w:rPr>
      <w:rFonts w:ascii="Tahoma" w:eastAsia="Calibri" w:hAnsi="Tahoma" w:cs="Tahoma"/>
      <w:sz w:val="16"/>
      <w:szCs w:val="16"/>
      <w:lang w:val="en-GB" w:eastAsia="en-GB"/>
    </w:rPr>
  </w:style>
  <w:style w:type="paragraph" w:styleId="BodyTextIndent">
    <w:name w:val="Body Text Indent"/>
    <w:basedOn w:val="Normal"/>
    <w:link w:val="BodyTextIndentChar"/>
    <w:rsid w:val="009140F0"/>
    <w:pPr>
      <w:spacing w:after="120"/>
      <w:ind w:left="567"/>
    </w:pPr>
    <w:rPr>
      <w:rFonts w:eastAsia="Calibri" w:cs="Calibri"/>
      <w:lang w:eastAsia="en-GB"/>
    </w:rPr>
  </w:style>
  <w:style w:type="character" w:customStyle="1" w:styleId="BodyTextIndentChar">
    <w:name w:val="Body Text Indent Char"/>
    <w:basedOn w:val="DefaultParagraphFont"/>
    <w:link w:val="BodyTextIndent"/>
    <w:rsid w:val="009140F0"/>
    <w:rPr>
      <w:rFonts w:ascii="Arial" w:eastAsia="Calibri" w:hAnsi="Arial" w:cs="Calibri"/>
      <w:sz w:val="22"/>
      <w:szCs w:val="22"/>
      <w:lang w:val="en-GB" w:eastAsia="en-GB"/>
    </w:rPr>
  </w:style>
  <w:style w:type="paragraph" w:styleId="BodyTextIndent2">
    <w:name w:val="Body Text Indent 2"/>
    <w:basedOn w:val="Normal"/>
    <w:link w:val="BodyTextIndent2Char"/>
    <w:rsid w:val="009140F0"/>
    <w:pPr>
      <w:spacing w:after="120"/>
      <w:ind w:left="1134"/>
      <w:jc w:val="both"/>
    </w:pPr>
    <w:rPr>
      <w:rFonts w:eastAsia="Calibri" w:cs="Calibri"/>
      <w:lang w:eastAsia="de-DE"/>
    </w:rPr>
  </w:style>
  <w:style w:type="character" w:customStyle="1" w:styleId="BodyTextIndent2Char">
    <w:name w:val="Body Text Indent 2 Char"/>
    <w:basedOn w:val="DefaultParagraphFont"/>
    <w:link w:val="BodyTextIndent2"/>
    <w:rsid w:val="009140F0"/>
    <w:rPr>
      <w:rFonts w:ascii="Arial" w:eastAsia="Calibri" w:hAnsi="Arial" w:cs="Calibri"/>
      <w:sz w:val="22"/>
      <w:szCs w:val="22"/>
      <w:lang w:val="en-GB" w:eastAsia="de-DE"/>
    </w:rPr>
  </w:style>
  <w:style w:type="paragraph" w:customStyle="1" w:styleId="Bullet1">
    <w:name w:val="Bullet 1"/>
    <w:basedOn w:val="Normal"/>
    <w:qFormat/>
    <w:rsid w:val="009140F0"/>
    <w:pPr>
      <w:numPr>
        <w:numId w:val="19"/>
      </w:numPr>
      <w:spacing w:after="120"/>
      <w:jc w:val="both"/>
      <w:outlineLvl w:val="0"/>
    </w:pPr>
    <w:rPr>
      <w:rFonts w:eastAsia="Calibri"/>
      <w:lang w:eastAsia="en-GB"/>
    </w:rPr>
  </w:style>
  <w:style w:type="paragraph" w:customStyle="1" w:styleId="Bullet1text">
    <w:name w:val="Bullet 1 text"/>
    <w:basedOn w:val="Normal"/>
    <w:rsid w:val="009140F0"/>
    <w:pPr>
      <w:suppressAutoHyphens/>
      <w:spacing w:after="120"/>
      <w:ind w:left="1134"/>
      <w:jc w:val="both"/>
    </w:pPr>
    <w:rPr>
      <w:rFonts w:eastAsia="Calibri"/>
      <w:lang w:val="fr-FR" w:eastAsia="en-GB"/>
    </w:rPr>
  </w:style>
  <w:style w:type="paragraph" w:customStyle="1" w:styleId="Bullet2">
    <w:name w:val="Bullet 2"/>
    <w:basedOn w:val="Normal"/>
    <w:qFormat/>
    <w:rsid w:val="009140F0"/>
    <w:pPr>
      <w:numPr>
        <w:ilvl w:val="1"/>
        <w:numId w:val="19"/>
      </w:numPr>
      <w:spacing w:after="120"/>
      <w:jc w:val="both"/>
    </w:pPr>
    <w:rPr>
      <w:rFonts w:eastAsia="Calibri"/>
      <w:lang w:eastAsia="en-GB"/>
    </w:rPr>
  </w:style>
  <w:style w:type="paragraph" w:customStyle="1" w:styleId="Bullet2text">
    <w:name w:val="Bullet 2 text"/>
    <w:basedOn w:val="Normal"/>
    <w:rsid w:val="009140F0"/>
    <w:pPr>
      <w:suppressAutoHyphens/>
      <w:spacing w:after="120"/>
      <w:ind w:left="1701"/>
      <w:jc w:val="both"/>
    </w:pPr>
    <w:rPr>
      <w:rFonts w:eastAsia="Calibri"/>
      <w:lang w:eastAsia="en-GB"/>
    </w:rPr>
  </w:style>
  <w:style w:type="paragraph" w:customStyle="1" w:styleId="Bullet3">
    <w:name w:val="Bullet 3"/>
    <w:basedOn w:val="Normal"/>
    <w:rsid w:val="009140F0"/>
    <w:pPr>
      <w:numPr>
        <w:ilvl w:val="2"/>
        <w:numId w:val="19"/>
      </w:numPr>
      <w:spacing w:after="60"/>
      <w:jc w:val="both"/>
    </w:pPr>
    <w:rPr>
      <w:rFonts w:eastAsia="Calibri"/>
      <w:sz w:val="20"/>
      <w:lang w:eastAsia="en-GB"/>
    </w:rPr>
  </w:style>
  <w:style w:type="paragraph" w:customStyle="1" w:styleId="Bullet3text">
    <w:name w:val="Bullet 3 text"/>
    <w:basedOn w:val="Normal"/>
    <w:rsid w:val="009140F0"/>
    <w:pPr>
      <w:suppressAutoHyphens/>
      <w:spacing w:after="60"/>
      <w:ind w:left="2268"/>
    </w:pPr>
    <w:rPr>
      <w:rFonts w:eastAsia="Calibri"/>
      <w:sz w:val="20"/>
      <w:lang w:eastAsia="en-GB"/>
    </w:rPr>
  </w:style>
  <w:style w:type="paragraph" w:customStyle="1" w:styleId="Figure">
    <w:name w:val="Figure_#"/>
    <w:basedOn w:val="Normal"/>
    <w:next w:val="Normal"/>
    <w:rsid w:val="009140F0"/>
    <w:pPr>
      <w:numPr>
        <w:numId w:val="20"/>
      </w:numPr>
      <w:spacing w:before="120" w:after="120"/>
      <w:jc w:val="center"/>
    </w:pPr>
    <w:rPr>
      <w:rFonts w:eastAsia="Calibri" w:cs="Calibri"/>
      <w:i/>
      <w:szCs w:val="20"/>
      <w:lang w:eastAsia="en-GB"/>
    </w:rPr>
  </w:style>
  <w:style w:type="paragraph" w:styleId="Footer">
    <w:name w:val="footer"/>
    <w:basedOn w:val="Normal"/>
    <w:link w:val="FooterChar"/>
    <w:uiPriority w:val="99"/>
    <w:rsid w:val="009140F0"/>
    <w:pPr>
      <w:tabs>
        <w:tab w:val="center" w:pos="4820"/>
        <w:tab w:val="right" w:pos="9639"/>
      </w:tabs>
    </w:pPr>
    <w:rPr>
      <w:rFonts w:eastAsia="Calibri" w:cs="Calibri"/>
      <w:lang w:eastAsia="en-GB"/>
    </w:rPr>
  </w:style>
  <w:style w:type="character" w:customStyle="1" w:styleId="FooterChar">
    <w:name w:val="Footer Char"/>
    <w:basedOn w:val="DefaultParagraphFont"/>
    <w:link w:val="Footer"/>
    <w:uiPriority w:val="99"/>
    <w:rsid w:val="009140F0"/>
    <w:rPr>
      <w:rFonts w:ascii="Arial" w:eastAsia="Calibri" w:hAnsi="Arial" w:cs="Calibri"/>
      <w:sz w:val="22"/>
      <w:szCs w:val="22"/>
      <w:lang w:val="en-GB" w:eastAsia="en-GB"/>
    </w:rPr>
  </w:style>
  <w:style w:type="character" w:styleId="FootnoteReference">
    <w:name w:val="footnote reference"/>
    <w:semiHidden/>
    <w:rsid w:val="009140F0"/>
    <w:rPr>
      <w:rFonts w:ascii="Arial" w:hAnsi="Arial"/>
      <w:sz w:val="16"/>
    </w:rPr>
  </w:style>
  <w:style w:type="paragraph" w:styleId="FootnoteText">
    <w:name w:val="footnote text"/>
    <w:basedOn w:val="Normal"/>
    <w:link w:val="FootnoteTextChar"/>
    <w:semiHidden/>
    <w:rsid w:val="009140F0"/>
    <w:rPr>
      <w:rFonts w:eastAsia="Calibri" w:cs="Calibri"/>
      <w:sz w:val="20"/>
      <w:szCs w:val="20"/>
      <w:lang w:eastAsia="en-GB"/>
    </w:rPr>
  </w:style>
  <w:style w:type="character" w:customStyle="1" w:styleId="FootnoteTextChar">
    <w:name w:val="Footnote Text Char"/>
    <w:basedOn w:val="DefaultParagraphFont"/>
    <w:link w:val="FootnoteText"/>
    <w:semiHidden/>
    <w:rsid w:val="009140F0"/>
    <w:rPr>
      <w:rFonts w:ascii="Arial" w:eastAsia="Calibri" w:hAnsi="Arial" w:cs="Calibri"/>
      <w:sz w:val="20"/>
      <w:szCs w:val="20"/>
      <w:lang w:val="en-GB" w:eastAsia="en-GB"/>
    </w:rPr>
  </w:style>
  <w:style w:type="paragraph" w:styleId="Header">
    <w:name w:val="header"/>
    <w:basedOn w:val="Normal"/>
    <w:link w:val="HeaderChar"/>
    <w:uiPriority w:val="99"/>
    <w:rsid w:val="009140F0"/>
    <w:pPr>
      <w:tabs>
        <w:tab w:val="center" w:pos="4820"/>
        <w:tab w:val="right" w:pos="9639"/>
      </w:tabs>
    </w:pPr>
    <w:rPr>
      <w:rFonts w:eastAsia="Calibri" w:cs="Calibri"/>
      <w:lang w:eastAsia="en-GB"/>
    </w:rPr>
  </w:style>
  <w:style w:type="character" w:customStyle="1" w:styleId="HeaderChar">
    <w:name w:val="Header Char"/>
    <w:basedOn w:val="DefaultParagraphFont"/>
    <w:link w:val="Header"/>
    <w:uiPriority w:val="99"/>
    <w:rsid w:val="009140F0"/>
    <w:rPr>
      <w:rFonts w:ascii="Arial" w:eastAsia="Calibri" w:hAnsi="Arial" w:cs="Calibri"/>
      <w:sz w:val="22"/>
      <w:szCs w:val="22"/>
      <w:lang w:val="en-GB" w:eastAsia="en-GB"/>
    </w:rPr>
  </w:style>
  <w:style w:type="character" w:customStyle="1" w:styleId="Heading2Char">
    <w:name w:val="Heading 2 Char"/>
    <w:basedOn w:val="DefaultParagraphFont"/>
    <w:link w:val="Heading2"/>
    <w:rsid w:val="009140F0"/>
    <w:rPr>
      <w:rFonts w:ascii="Arial" w:eastAsia="MS Mincho" w:hAnsi="Arial" w:cs="Times New Roman"/>
      <w:b/>
      <w:kern w:val="28"/>
      <w:sz w:val="22"/>
      <w:szCs w:val="20"/>
      <w:lang w:val="en-GB" w:eastAsia="de-DE"/>
    </w:rPr>
  </w:style>
  <w:style w:type="character" w:customStyle="1" w:styleId="Heading3Char">
    <w:name w:val="Heading 3 Char"/>
    <w:basedOn w:val="DefaultParagraphFont"/>
    <w:link w:val="Heading3"/>
    <w:rsid w:val="009140F0"/>
    <w:rPr>
      <w:rFonts w:ascii="Arial" w:eastAsia="Calibri" w:hAnsi="Arial" w:cs="Calibri"/>
      <w:sz w:val="22"/>
      <w:szCs w:val="20"/>
      <w:lang w:val="en-GB" w:eastAsia="de-DE"/>
    </w:rPr>
  </w:style>
  <w:style w:type="character" w:customStyle="1" w:styleId="Heading4Char">
    <w:name w:val="Heading 4 Char"/>
    <w:basedOn w:val="DefaultParagraphFont"/>
    <w:link w:val="Heading4"/>
    <w:rsid w:val="009140F0"/>
    <w:rPr>
      <w:rFonts w:ascii="Arial" w:eastAsia="Times New Roman" w:hAnsi="Arial" w:cs="Arial"/>
      <w:sz w:val="22"/>
      <w:szCs w:val="20"/>
      <w:lang w:val="en-GB" w:eastAsia="de-DE"/>
    </w:rPr>
  </w:style>
  <w:style w:type="character" w:customStyle="1" w:styleId="Heading5Char">
    <w:name w:val="Heading 5 Char"/>
    <w:basedOn w:val="DefaultParagraphFont"/>
    <w:link w:val="Heading5"/>
    <w:rsid w:val="009140F0"/>
    <w:rPr>
      <w:rFonts w:ascii="Arial" w:eastAsia="Calibri" w:hAnsi="Arial" w:cs="Calibri"/>
      <w:sz w:val="22"/>
      <w:szCs w:val="20"/>
      <w:lang w:val="de-DE" w:eastAsia="de-DE"/>
    </w:rPr>
  </w:style>
  <w:style w:type="character" w:customStyle="1" w:styleId="Heading6Char">
    <w:name w:val="Heading 6 Char"/>
    <w:basedOn w:val="DefaultParagraphFont"/>
    <w:link w:val="Heading6"/>
    <w:semiHidden/>
    <w:rsid w:val="009140F0"/>
    <w:rPr>
      <w:rFonts w:ascii="Arial" w:hAnsi="Arial" w:cs="Arial"/>
      <w:b/>
      <w:bCs/>
      <w:sz w:val="22"/>
      <w:szCs w:val="22"/>
      <w:lang w:val="en-GB" w:eastAsia="en-GB"/>
    </w:rPr>
  </w:style>
  <w:style w:type="character" w:customStyle="1" w:styleId="Heading7Char">
    <w:name w:val="Heading 7 Char"/>
    <w:basedOn w:val="DefaultParagraphFont"/>
    <w:link w:val="Heading7"/>
    <w:semiHidden/>
    <w:rsid w:val="009140F0"/>
    <w:rPr>
      <w:rFonts w:ascii="Arial" w:hAnsi="Arial" w:cs="Arial"/>
      <w:sz w:val="22"/>
      <w:szCs w:val="22"/>
      <w:lang w:val="en-GB" w:eastAsia="en-GB"/>
    </w:rPr>
  </w:style>
  <w:style w:type="character" w:customStyle="1" w:styleId="Heading8Char">
    <w:name w:val="Heading 8 Char"/>
    <w:basedOn w:val="DefaultParagraphFont"/>
    <w:link w:val="Heading8"/>
    <w:semiHidden/>
    <w:rsid w:val="009140F0"/>
    <w:rPr>
      <w:rFonts w:ascii="Arial" w:hAnsi="Arial" w:cs="Arial"/>
      <w:i/>
      <w:iCs/>
      <w:sz w:val="22"/>
      <w:szCs w:val="22"/>
      <w:lang w:val="en-GB" w:eastAsia="en-GB"/>
    </w:rPr>
  </w:style>
  <w:style w:type="character" w:customStyle="1" w:styleId="Heading9Char">
    <w:name w:val="Heading 9 Char"/>
    <w:basedOn w:val="DefaultParagraphFont"/>
    <w:link w:val="Heading9"/>
    <w:semiHidden/>
    <w:rsid w:val="009140F0"/>
    <w:rPr>
      <w:rFonts w:asciiTheme="majorHAnsi" w:eastAsiaTheme="majorEastAsia" w:hAnsiTheme="majorHAnsi" w:cstheme="majorBidi"/>
      <w:sz w:val="22"/>
      <w:szCs w:val="22"/>
      <w:lang w:val="en-GB" w:eastAsia="en-GB"/>
    </w:rPr>
  </w:style>
  <w:style w:type="paragraph" w:customStyle="1" w:styleId="List1">
    <w:name w:val="List 1"/>
    <w:basedOn w:val="Normal"/>
    <w:qFormat/>
    <w:rsid w:val="009140F0"/>
    <w:pPr>
      <w:numPr>
        <w:numId w:val="32"/>
      </w:numPr>
      <w:spacing w:after="120"/>
      <w:jc w:val="both"/>
    </w:pPr>
    <w:rPr>
      <w:rFonts w:cs="Calibri"/>
    </w:rPr>
  </w:style>
  <w:style w:type="paragraph" w:customStyle="1" w:styleId="List1indent1">
    <w:name w:val="List 1 indent 1"/>
    <w:basedOn w:val="Normal"/>
    <w:qFormat/>
    <w:rsid w:val="009140F0"/>
    <w:pPr>
      <w:numPr>
        <w:ilvl w:val="1"/>
        <w:numId w:val="32"/>
      </w:numPr>
      <w:spacing w:after="120"/>
      <w:jc w:val="both"/>
    </w:pPr>
    <w:rPr>
      <w:rFonts w:eastAsia="Calibri"/>
      <w:lang w:eastAsia="en-GB"/>
    </w:rPr>
  </w:style>
  <w:style w:type="paragraph" w:customStyle="1" w:styleId="List1indent1text">
    <w:name w:val="List 1 indent 1 text"/>
    <w:basedOn w:val="Normal"/>
    <w:rsid w:val="009140F0"/>
    <w:pPr>
      <w:spacing w:after="120"/>
      <w:ind w:left="1134"/>
      <w:jc w:val="both"/>
    </w:pPr>
    <w:rPr>
      <w:rFonts w:eastAsia="Calibri"/>
      <w:lang w:eastAsia="fr-FR"/>
    </w:rPr>
  </w:style>
  <w:style w:type="paragraph" w:customStyle="1" w:styleId="List1indent2">
    <w:name w:val="List 1 indent 2"/>
    <w:basedOn w:val="Normal"/>
    <w:qFormat/>
    <w:rsid w:val="009140F0"/>
    <w:pPr>
      <w:widowControl w:val="0"/>
      <w:numPr>
        <w:ilvl w:val="2"/>
        <w:numId w:val="32"/>
      </w:numPr>
      <w:autoSpaceDE w:val="0"/>
      <w:autoSpaceDN w:val="0"/>
      <w:adjustRightInd w:val="0"/>
      <w:spacing w:after="120"/>
      <w:jc w:val="both"/>
    </w:pPr>
    <w:rPr>
      <w:rFonts w:eastAsia="Calibri"/>
      <w:sz w:val="20"/>
      <w:szCs w:val="20"/>
      <w:lang w:eastAsia="en-GB"/>
    </w:rPr>
  </w:style>
  <w:style w:type="paragraph" w:customStyle="1" w:styleId="List1indent2text">
    <w:name w:val="List 1 indent 2 text"/>
    <w:basedOn w:val="Normal"/>
    <w:rsid w:val="009140F0"/>
    <w:pPr>
      <w:spacing w:after="60"/>
      <w:ind w:left="1701"/>
      <w:jc w:val="both"/>
    </w:pPr>
    <w:rPr>
      <w:rFonts w:eastAsia="Calibri"/>
      <w:sz w:val="20"/>
      <w:lang w:eastAsia="en-GB"/>
    </w:rPr>
  </w:style>
  <w:style w:type="paragraph" w:customStyle="1" w:styleId="List1indenttext">
    <w:name w:val="List 1 indent text"/>
    <w:basedOn w:val="Normal"/>
    <w:rsid w:val="009140F0"/>
    <w:pPr>
      <w:spacing w:after="120"/>
      <w:ind w:left="1134"/>
      <w:jc w:val="both"/>
    </w:pPr>
    <w:rPr>
      <w:rFonts w:eastAsia="Calibri" w:cs="Calibri"/>
      <w:szCs w:val="20"/>
      <w:lang w:eastAsia="en-GB"/>
    </w:rPr>
  </w:style>
  <w:style w:type="paragraph" w:customStyle="1" w:styleId="List1text">
    <w:name w:val="List 1 text"/>
    <w:basedOn w:val="Normal"/>
    <w:qFormat/>
    <w:rsid w:val="009140F0"/>
    <w:pPr>
      <w:spacing w:after="120"/>
      <w:ind w:left="567"/>
      <w:jc w:val="both"/>
    </w:pPr>
    <w:rPr>
      <w:rFonts w:eastAsia="Calibri"/>
      <w:lang w:eastAsia="en-GB"/>
    </w:rPr>
  </w:style>
  <w:style w:type="character" w:styleId="PageNumber">
    <w:name w:val="page number"/>
    <w:basedOn w:val="DefaultParagraphFont"/>
    <w:rsid w:val="009140F0"/>
  </w:style>
  <w:style w:type="paragraph" w:styleId="TableofFigures">
    <w:name w:val="table of figures"/>
    <w:basedOn w:val="Normal"/>
    <w:next w:val="Normal"/>
    <w:uiPriority w:val="99"/>
    <w:rsid w:val="00CB65A2"/>
    <w:pPr>
      <w:tabs>
        <w:tab w:val="right" w:pos="9639"/>
      </w:tabs>
      <w:spacing w:before="60" w:after="60"/>
      <w:ind w:left="1418" w:hanging="1418"/>
      <w:jc w:val="both"/>
    </w:pPr>
    <w:rPr>
      <w:rFonts w:eastAsia="Times New Roman"/>
    </w:rPr>
  </w:style>
  <w:style w:type="paragraph" w:customStyle="1" w:styleId="Table">
    <w:name w:val="Table_#"/>
    <w:basedOn w:val="Normal"/>
    <w:next w:val="Normal"/>
    <w:qFormat/>
    <w:rsid w:val="009140F0"/>
    <w:pPr>
      <w:numPr>
        <w:numId w:val="34"/>
      </w:numPr>
      <w:spacing w:before="120" w:after="120"/>
      <w:jc w:val="center"/>
    </w:pPr>
    <w:rPr>
      <w:rFonts w:eastAsia="Calibri" w:cs="Calibri"/>
      <w:i/>
      <w:szCs w:val="20"/>
      <w:lang w:eastAsia="en-GB"/>
    </w:rPr>
  </w:style>
  <w:style w:type="paragraph" w:styleId="Title">
    <w:name w:val="Title"/>
    <w:basedOn w:val="Normal"/>
    <w:link w:val="TitleChar"/>
    <w:qFormat/>
    <w:rsid w:val="009140F0"/>
    <w:pPr>
      <w:spacing w:before="120" w:after="240"/>
      <w:jc w:val="center"/>
      <w:outlineLvl w:val="0"/>
    </w:pPr>
    <w:rPr>
      <w:rFonts w:eastAsia="Calibri"/>
      <w:b/>
      <w:bCs/>
      <w:kern w:val="28"/>
      <w:sz w:val="32"/>
      <w:szCs w:val="32"/>
      <w:lang w:eastAsia="en-GB"/>
    </w:rPr>
  </w:style>
  <w:style w:type="character" w:customStyle="1" w:styleId="TitleChar">
    <w:name w:val="Title Char"/>
    <w:basedOn w:val="DefaultParagraphFont"/>
    <w:link w:val="Title"/>
    <w:rsid w:val="009140F0"/>
    <w:rPr>
      <w:rFonts w:ascii="Arial" w:eastAsia="Calibri" w:hAnsi="Arial" w:cs="Arial"/>
      <w:b/>
      <w:bCs/>
      <w:kern w:val="28"/>
      <w:sz w:val="32"/>
      <w:szCs w:val="32"/>
      <w:lang w:val="en-GB" w:eastAsia="en-GB"/>
    </w:rPr>
  </w:style>
  <w:style w:type="paragraph" w:styleId="TOC1">
    <w:name w:val="toc 1"/>
    <w:basedOn w:val="Normal"/>
    <w:next w:val="Normal"/>
    <w:uiPriority w:val="39"/>
    <w:rsid w:val="00CB65A2"/>
    <w:pPr>
      <w:tabs>
        <w:tab w:val="left" w:pos="567"/>
        <w:tab w:val="right" w:pos="9639"/>
      </w:tabs>
      <w:spacing w:after="120"/>
      <w:ind w:left="567" w:right="284" w:hanging="567"/>
    </w:pPr>
    <w:rPr>
      <w:noProof/>
      <w:lang w:eastAsia="en-GB"/>
    </w:rPr>
  </w:style>
  <w:style w:type="paragraph" w:styleId="TOC2">
    <w:name w:val="toc 2"/>
    <w:basedOn w:val="Normal"/>
    <w:next w:val="Normal"/>
    <w:autoRedefine/>
    <w:uiPriority w:val="39"/>
    <w:rsid w:val="004B0372"/>
    <w:pPr>
      <w:tabs>
        <w:tab w:val="right" w:pos="9639"/>
      </w:tabs>
      <w:spacing w:before="120" w:after="120"/>
      <w:ind w:left="851" w:hanging="851"/>
    </w:pPr>
    <w:rPr>
      <w:rFonts w:eastAsia="Times New Roman"/>
      <w:bCs/>
      <w:szCs w:val="20"/>
    </w:rPr>
  </w:style>
  <w:style w:type="paragraph" w:styleId="TOC3">
    <w:name w:val="toc 3"/>
    <w:basedOn w:val="Normal"/>
    <w:next w:val="Normal"/>
    <w:uiPriority w:val="39"/>
    <w:rsid w:val="00CB65A2"/>
    <w:pPr>
      <w:tabs>
        <w:tab w:val="right" w:pos="9639"/>
      </w:tabs>
      <w:spacing w:before="60" w:after="60"/>
      <w:ind w:left="2269" w:right="284" w:hanging="851"/>
    </w:pPr>
    <w:rPr>
      <w:noProof/>
      <w:sz w:val="20"/>
      <w:lang w:eastAsia="en-GB"/>
    </w:rPr>
  </w:style>
  <w:style w:type="paragraph" w:styleId="TOC4">
    <w:name w:val="toc 4"/>
    <w:basedOn w:val="Normal"/>
    <w:next w:val="Normal"/>
    <w:uiPriority w:val="39"/>
    <w:rsid w:val="009140F0"/>
    <w:pPr>
      <w:tabs>
        <w:tab w:val="left" w:pos="1418"/>
        <w:tab w:val="right" w:pos="9639"/>
      </w:tabs>
      <w:spacing w:before="120" w:after="120"/>
      <w:ind w:left="1418" w:right="284" w:hanging="1418"/>
    </w:pPr>
    <w:rPr>
      <w:rFonts w:eastAsia="Times New Roman"/>
      <w:b/>
      <w:caps/>
    </w:rPr>
  </w:style>
  <w:style w:type="paragraph" w:styleId="TOC5">
    <w:name w:val="toc 5"/>
    <w:basedOn w:val="Normal"/>
    <w:next w:val="Normal"/>
    <w:autoRedefine/>
    <w:uiPriority w:val="39"/>
    <w:rsid w:val="00CB65A2"/>
    <w:pPr>
      <w:spacing w:after="120"/>
      <w:ind w:left="1418" w:right="-284" w:hanging="1418"/>
      <w:jc w:val="both"/>
    </w:pPr>
    <w:rPr>
      <w:rFonts w:eastAsia="Times New Roman"/>
      <w:b/>
    </w:rPr>
  </w:style>
  <w:style w:type="paragraph" w:styleId="TOC6">
    <w:name w:val="toc 6"/>
    <w:basedOn w:val="Normal"/>
    <w:next w:val="Normal"/>
    <w:autoRedefine/>
    <w:rsid w:val="009140F0"/>
    <w:pPr>
      <w:ind w:left="1100"/>
    </w:pPr>
    <w:rPr>
      <w:rFonts w:ascii="Times New Roman" w:eastAsia="Times New Roman" w:hAnsi="Times New Roman"/>
    </w:rPr>
  </w:style>
  <w:style w:type="paragraph" w:styleId="TOC7">
    <w:name w:val="toc 7"/>
    <w:basedOn w:val="Normal"/>
    <w:next w:val="Normal"/>
    <w:autoRedefine/>
    <w:rsid w:val="009140F0"/>
    <w:pPr>
      <w:ind w:left="1200"/>
    </w:pPr>
    <w:rPr>
      <w:rFonts w:eastAsia="Calibri" w:cs="Calibri"/>
      <w:sz w:val="20"/>
      <w:szCs w:val="20"/>
      <w:lang w:eastAsia="en-GB"/>
    </w:rPr>
  </w:style>
  <w:style w:type="paragraph" w:styleId="TOC8">
    <w:name w:val="toc 8"/>
    <w:basedOn w:val="Normal"/>
    <w:next w:val="Normal"/>
    <w:autoRedefine/>
    <w:rsid w:val="009140F0"/>
    <w:pPr>
      <w:ind w:left="1440"/>
    </w:pPr>
    <w:rPr>
      <w:rFonts w:eastAsia="Calibri" w:cs="Calibri"/>
      <w:sz w:val="20"/>
      <w:szCs w:val="20"/>
      <w:lang w:eastAsia="en-GB"/>
    </w:rPr>
  </w:style>
  <w:style w:type="paragraph" w:styleId="TOC9">
    <w:name w:val="toc 9"/>
    <w:basedOn w:val="Normal"/>
    <w:next w:val="Normal"/>
    <w:autoRedefine/>
    <w:rsid w:val="009140F0"/>
    <w:pPr>
      <w:ind w:left="1680"/>
    </w:pPr>
    <w:rPr>
      <w:rFonts w:eastAsia="Calibri" w:cs="Calibri"/>
      <w:sz w:val="20"/>
      <w:szCs w:val="20"/>
      <w:lang w:eastAsia="en-GB"/>
    </w:rPr>
  </w:style>
  <w:style w:type="paragraph" w:styleId="NoSpacing">
    <w:name w:val="No Spacing"/>
    <w:uiPriority w:val="1"/>
    <w:rsid w:val="00A32011"/>
    <w:rPr>
      <w:rFonts w:ascii="Arial" w:hAnsi="Arial" w:cs="Arial"/>
      <w:sz w:val="22"/>
      <w:szCs w:val="22"/>
      <w:lang w:val="en-GB"/>
    </w:rPr>
  </w:style>
  <w:style w:type="paragraph" w:styleId="Subtitle">
    <w:name w:val="Subtitle"/>
    <w:basedOn w:val="Normal"/>
    <w:next w:val="Normal"/>
    <w:link w:val="SubtitleChar"/>
    <w:qFormat/>
    <w:rsid w:val="00A32011"/>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rsid w:val="00A32011"/>
    <w:rPr>
      <w:rFonts w:asciiTheme="majorHAnsi" w:eastAsiaTheme="majorEastAsia" w:hAnsiTheme="majorHAnsi" w:cstheme="majorBidi"/>
      <w:i/>
      <w:iCs/>
      <w:color w:val="4F81BD" w:themeColor="accent1"/>
      <w:spacing w:val="15"/>
      <w:lang w:val="en-GB"/>
    </w:rPr>
  </w:style>
  <w:style w:type="character" w:styleId="Emphasis">
    <w:name w:val="Emphasis"/>
    <w:basedOn w:val="DefaultParagraphFont"/>
    <w:uiPriority w:val="20"/>
    <w:rsid w:val="00A32011"/>
    <w:rPr>
      <w:i/>
      <w:iCs/>
    </w:rPr>
  </w:style>
  <w:style w:type="character" w:styleId="IntenseEmphasis">
    <w:name w:val="Intense Emphasis"/>
    <w:basedOn w:val="DefaultParagraphFont"/>
    <w:uiPriority w:val="21"/>
    <w:rsid w:val="00A32011"/>
    <w:rPr>
      <w:b/>
      <w:bCs/>
      <w:i/>
      <w:iCs/>
      <w:color w:val="4F81BD" w:themeColor="accent1"/>
    </w:rPr>
  </w:style>
  <w:style w:type="character" w:styleId="Strong">
    <w:name w:val="Strong"/>
    <w:basedOn w:val="DefaultParagraphFont"/>
    <w:uiPriority w:val="22"/>
    <w:rsid w:val="00A32011"/>
    <w:rPr>
      <w:b/>
      <w:bCs/>
    </w:rPr>
  </w:style>
  <w:style w:type="paragraph" w:styleId="Quote">
    <w:name w:val="Quote"/>
    <w:basedOn w:val="Normal"/>
    <w:next w:val="Normal"/>
    <w:link w:val="QuoteChar"/>
    <w:uiPriority w:val="29"/>
    <w:rsid w:val="00A32011"/>
    <w:rPr>
      <w:i/>
      <w:iCs/>
      <w:color w:val="000000" w:themeColor="text1"/>
    </w:rPr>
  </w:style>
  <w:style w:type="character" w:customStyle="1" w:styleId="QuoteChar">
    <w:name w:val="Quote Char"/>
    <w:basedOn w:val="DefaultParagraphFont"/>
    <w:link w:val="Quote"/>
    <w:uiPriority w:val="29"/>
    <w:rsid w:val="00A32011"/>
    <w:rPr>
      <w:rFonts w:ascii="Arial" w:hAnsi="Arial" w:cs="Arial"/>
      <w:i/>
      <w:iCs/>
      <w:color w:val="000000" w:themeColor="text1"/>
      <w:sz w:val="22"/>
      <w:szCs w:val="22"/>
      <w:lang w:val="en-GB"/>
    </w:rPr>
  </w:style>
  <w:style w:type="paragraph" w:styleId="IntenseQuote">
    <w:name w:val="Intense Quote"/>
    <w:basedOn w:val="Normal"/>
    <w:next w:val="Normal"/>
    <w:link w:val="IntenseQuoteChar"/>
    <w:uiPriority w:val="30"/>
    <w:rsid w:val="00A3201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32011"/>
    <w:rPr>
      <w:rFonts w:ascii="Arial" w:hAnsi="Arial" w:cs="Arial"/>
      <w:b/>
      <w:bCs/>
      <w:i/>
      <w:iCs/>
      <w:color w:val="4F81BD" w:themeColor="accent1"/>
      <w:sz w:val="22"/>
      <w:szCs w:val="22"/>
      <w:lang w:val="en-GB"/>
    </w:rPr>
  </w:style>
  <w:style w:type="character" w:styleId="IntenseReference">
    <w:name w:val="Intense Reference"/>
    <w:basedOn w:val="DefaultParagraphFont"/>
    <w:uiPriority w:val="32"/>
    <w:rsid w:val="00A32011"/>
    <w:rPr>
      <w:b/>
      <w:bCs/>
      <w:smallCaps/>
      <w:color w:val="C0504D" w:themeColor="accent2"/>
      <w:spacing w:val="5"/>
      <w:u w:val="single"/>
    </w:rPr>
  </w:style>
  <w:style w:type="character" w:styleId="BookTitle">
    <w:name w:val="Book Title"/>
    <w:basedOn w:val="DefaultParagraphFont"/>
    <w:uiPriority w:val="33"/>
    <w:rsid w:val="00A32011"/>
    <w:rPr>
      <w:b/>
      <w:bCs/>
      <w:smallCaps/>
      <w:spacing w:val="5"/>
    </w:rPr>
  </w:style>
  <w:style w:type="paragraph" w:styleId="ListParagraph">
    <w:name w:val="List Paragraph"/>
    <w:basedOn w:val="Normal"/>
    <w:uiPriority w:val="34"/>
    <w:rsid w:val="00A32011"/>
    <w:pPr>
      <w:ind w:left="720"/>
      <w:contextualSpacing/>
    </w:pPr>
  </w:style>
  <w:style w:type="paragraph" w:customStyle="1" w:styleId="ActionItem">
    <w:name w:val="Action Item"/>
    <w:basedOn w:val="Normal"/>
    <w:next w:val="Normal"/>
    <w:link w:val="ActionItemChar"/>
    <w:rsid w:val="00946FD4"/>
    <w:pPr>
      <w:spacing w:before="240" w:after="240"/>
    </w:pPr>
    <w:rPr>
      <w:rFonts w:eastAsia="Calibri" w:cs="Calibri"/>
      <w:i/>
      <w:sz w:val="24"/>
      <w:lang w:eastAsia="en-GB"/>
    </w:rPr>
  </w:style>
  <w:style w:type="character" w:customStyle="1" w:styleId="ActionItemChar">
    <w:name w:val="Action Item Char"/>
    <w:link w:val="ActionItem"/>
    <w:rsid w:val="000C54DB"/>
    <w:rPr>
      <w:rFonts w:ascii="Arial" w:eastAsia="Calibri" w:hAnsi="Arial" w:cs="Calibri"/>
      <w:i/>
      <w:szCs w:val="22"/>
      <w:lang w:val="en-GB" w:eastAsia="en-GB"/>
    </w:rPr>
  </w:style>
  <w:style w:type="paragraph" w:customStyle="1" w:styleId="ActionIALA">
    <w:name w:val="Action IALA"/>
    <w:basedOn w:val="Normal"/>
    <w:next w:val="BodyText"/>
    <w:rsid w:val="00946FD4"/>
    <w:pPr>
      <w:spacing w:before="120" w:after="120"/>
      <w:jc w:val="both"/>
    </w:pPr>
    <w:rPr>
      <w:i/>
      <w:iCs/>
      <w:lang w:eastAsia="en-GB"/>
    </w:rPr>
  </w:style>
  <w:style w:type="paragraph" w:customStyle="1" w:styleId="ActionMember">
    <w:name w:val="Action Member"/>
    <w:basedOn w:val="Normal"/>
    <w:next w:val="Normal"/>
    <w:rsid w:val="00946FD4"/>
    <w:pPr>
      <w:spacing w:after="120"/>
      <w:jc w:val="both"/>
    </w:pPr>
    <w:rPr>
      <w:rFonts w:cs="Calibri"/>
      <w:i/>
      <w:iCs/>
    </w:rPr>
  </w:style>
  <w:style w:type="paragraph" w:customStyle="1" w:styleId="ActionWWA">
    <w:name w:val="Action WWA"/>
    <w:basedOn w:val="Normal"/>
    <w:next w:val="BodyText"/>
    <w:rsid w:val="00197C40"/>
    <w:pPr>
      <w:spacing w:before="120" w:after="120"/>
      <w:jc w:val="both"/>
    </w:pPr>
    <w:rPr>
      <w:i/>
    </w:rPr>
  </w:style>
  <w:style w:type="numbering" w:styleId="ArticleSection">
    <w:name w:val="Outline List 3"/>
    <w:basedOn w:val="NoList"/>
    <w:rsid w:val="005B12D1"/>
    <w:pPr>
      <w:numPr>
        <w:numId w:val="36"/>
      </w:numPr>
    </w:pPr>
  </w:style>
  <w:style w:type="paragraph" w:customStyle="1" w:styleId="TableList1">
    <w:name w:val="Table List_1"/>
    <w:basedOn w:val="Normal"/>
    <w:rsid w:val="005B12D1"/>
    <w:pPr>
      <w:widowControl w:val="0"/>
      <w:numPr>
        <w:numId w:val="38"/>
      </w:numPr>
    </w:pPr>
    <w:rPr>
      <w:rFonts w:eastAsia="Times New Roman"/>
      <w:snapToGrid w:val="0"/>
      <w:sz w:val="20"/>
      <w:szCs w:val="36"/>
      <w:lang w:eastAsia="en-US"/>
    </w:rPr>
  </w:style>
  <w:style w:type="paragraph" w:customStyle="1" w:styleId="TableList2">
    <w:name w:val="Table List_2"/>
    <w:basedOn w:val="Normal"/>
    <w:rsid w:val="005B12D1"/>
    <w:pPr>
      <w:widowControl w:val="0"/>
      <w:numPr>
        <w:ilvl w:val="1"/>
        <w:numId w:val="38"/>
      </w:numPr>
    </w:pPr>
    <w:rPr>
      <w:rFonts w:eastAsia="Times New Roman"/>
      <w:snapToGrid w:val="0"/>
      <w:sz w:val="20"/>
      <w:szCs w:val="36"/>
      <w:lang w:eastAsia="en-US"/>
    </w:rPr>
  </w:style>
  <w:style w:type="paragraph" w:customStyle="1" w:styleId="TableList3">
    <w:name w:val="Table List_3"/>
    <w:basedOn w:val="Normal"/>
    <w:rsid w:val="005B12D1"/>
    <w:pPr>
      <w:widowControl w:val="0"/>
      <w:numPr>
        <w:ilvl w:val="2"/>
        <w:numId w:val="38"/>
      </w:numPr>
    </w:pPr>
    <w:rPr>
      <w:rFonts w:eastAsia="Times New Roman"/>
      <w:snapToGrid w:val="0"/>
      <w:sz w:val="20"/>
      <w:szCs w:val="20"/>
      <w:lang w:eastAsia="en-US"/>
    </w:rPr>
  </w:style>
  <w:style w:type="paragraph" w:customStyle="1" w:styleId="Default">
    <w:name w:val="Default"/>
    <w:rsid w:val="005B12D1"/>
    <w:pPr>
      <w:autoSpaceDE w:val="0"/>
      <w:autoSpaceDN w:val="0"/>
      <w:adjustRightInd w:val="0"/>
    </w:pPr>
    <w:rPr>
      <w:rFonts w:ascii="Times New Roman" w:eastAsia="Times New Roman" w:hAnsi="Times New Roman" w:cs="Times New Roman"/>
      <w:color w:val="000000"/>
      <w:lang w:val="nl-NL" w:eastAsia="nl-NL"/>
    </w:rPr>
  </w:style>
  <w:style w:type="paragraph" w:customStyle="1" w:styleId="Workinggroup">
    <w:name w:val="Working group"/>
    <w:basedOn w:val="Normal"/>
    <w:next w:val="Normal"/>
    <w:autoRedefine/>
    <w:rsid w:val="005B12D1"/>
    <w:pPr>
      <w:numPr>
        <w:numId w:val="37"/>
      </w:numPr>
      <w:tabs>
        <w:tab w:val="left" w:pos="2552"/>
      </w:tabs>
      <w:spacing w:after="240"/>
    </w:pPr>
    <w:rPr>
      <w:b/>
      <w:sz w:val="28"/>
    </w:rPr>
  </w:style>
  <w:style w:type="paragraph" w:customStyle="1" w:styleId="WGnumbering">
    <w:name w:val="WG numbering"/>
    <w:basedOn w:val="Normal"/>
    <w:qFormat/>
    <w:rsid w:val="005B12D1"/>
    <w:pPr>
      <w:numPr>
        <w:numId w:val="39"/>
      </w:numPr>
    </w:pPr>
    <w:rPr>
      <w:rFonts w:eastAsia="Calibri" w:cs="Calibri"/>
      <w:szCs w:val="22"/>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2D1"/>
    <w:rPr>
      <w:rFonts w:ascii="Arial" w:eastAsia="MS Mincho" w:hAnsi="Arial" w:cs="Times New Roman"/>
      <w:sz w:val="22"/>
      <w:lang w:val="en-GB" w:eastAsia="ja-JP"/>
    </w:rPr>
  </w:style>
  <w:style w:type="paragraph" w:styleId="Heading1">
    <w:name w:val="heading 1"/>
    <w:basedOn w:val="Normal"/>
    <w:next w:val="BodyText"/>
    <w:link w:val="Heading1Char"/>
    <w:qFormat/>
    <w:rsid w:val="009140F0"/>
    <w:pPr>
      <w:keepNext/>
      <w:numPr>
        <w:numId w:val="35"/>
      </w:numPr>
      <w:spacing w:before="240" w:after="240"/>
      <w:outlineLvl w:val="0"/>
    </w:pPr>
    <w:rPr>
      <w:rFonts w:eastAsia="Calibri" w:cs="Calibri"/>
      <w:b/>
      <w:caps/>
      <w:kern w:val="28"/>
      <w:lang w:eastAsia="de-DE"/>
    </w:rPr>
  </w:style>
  <w:style w:type="paragraph" w:styleId="Heading2">
    <w:name w:val="heading 2"/>
    <w:basedOn w:val="Heading1"/>
    <w:next w:val="BodyText"/>
    <w:link w:val="Heading2Char"/>
    <w:qFormat/>
    <w:rsid w:val="009140F0"/>
    <w:pPr>
      <w:numPr>
        <w:ilvl w:val="1"/>
      </w:numPr>
      <w:tabs>
        <w:tab w:val="left" w:pos="851"/>
      </w:tabs>
      <w:spacing w:before="120" w:after="120"/>
      <w:jc w:val="both"/>
      <w:outlineLvl w:val="1"/>
    </w:pPr>
    <w:rPr>
      <w:rFonts w:eastAsia="MS Mincho" w:cs="Times New Roman"/>
      <w:caps w:val="0"/>
      <w:szCs w:val="20"/>
    </w:rPr>
  </w:style>
  <w:style w:type="paragraph" w:styleId="Heading3">
    <w:name w:val="heading 3"/>
    <w:basedOn w:val="Normal"/>
    <w:next w:val="BodyText"/>
    <w:link w:val="Heading3Char"/>
    <w:qFormat/>
    <w:rsid w:val="009140F0"/>
    <w:pPr>
      <w:keepNext/>
      <w:numPr>
        <w:ilvl w:val="2"/>
        <w:numId w:val="35"/>
      </w:numPr>
      <w:spacing w:before="120" w:after="120"/>
      <w:outlineLvl w:val="2"/>
    </w:pPr>
    <w:rPr>
      <w:rFonts w:eastAsia="Calibri" w:cs="Calibri"/>
      <w:szCs w:val="20"/>
      <w:lang w:eastAsia="de-DE"/>
    </w:rPr>
  </w:style>
  <w:style w:type="paragraph" w:styleId="Heading4">
    <w:name w:val="heading 4"/>
    <w:basedOn w:val="Normal"/>
    <w:next w:val="Normal"/>
    <w:link w:val="Heading4Char"/>
    <w:qFormat/>
    <w:rsid w:val="00D87AAF"/>
    <w:pPr>
      <w:keepNext/>
      <w:numPr>
        <w:ilvl w:val="3"/>
        <w:numId w:val="35"/>
      </w:numPr>
      <w:spacing w:before="120" w:after="120"/>
      <w:outlineLvl w:val="3"/>
    </w:pPr>
    <w:rPr>
      <w:rFonts w:eastAsia="Times New Roman"/>
      <w:szCs w:val="20"/>
      <w:lang w:eastAsia="de-DE"/>
    </w:rPr>
  </w:style>
  <w:style w:type="paragraph" w:styleId="Heading5">
    <w:name w:val="heading 5"/>
    <w:basedOn w:val="Normal"/>
    <w:next w:val="Normal"/>
    <w:link w:val="Heading5Char"/>
    <w:rsid w:val="009140F0"/>
    <w:pPr>
      <w:numPr>
        <w:ilvl w:val="4"/>
        <w:numId w:val="35"/>
      </w:numPr>
      <w:spacing w:before="240" w:after="120"/>
      <w:outlineLvl w:val="4"/>
    </w:pPr>
    <w:rPr>
      <w:rFonts w:eastAsia="Calibri" w:cs="Calibri"/>
      <w:szCs w:val="20"/>
      <w:lang w:val="de-DE" w:eastAsia="de-DE"/>
    </w:rPr>
  </w:style>
  <w:style w:type="paragraph" w:styleId="Heading6">
    <w:name w:val="heading 6"/>
    <w:basedOn w:val="Normal"/>
    <w:next w:val="Normal"/>
    <w:link w:val="Heading6Char"/>
    <w:semiHidden/>
    <w:unhideWhenUsed/>
    <w:rsid w:val="009140F0"/>
    <w:pPr>
      <w:numPr>
        <w:ilvl w:val="5"/>
        <w:numId w:val="35"/>
      </w:numPr>
      <w:spacing w:before="240" w:after="60"/>
      <w:outlineLvl w:val="5"/>
    </w:pPr>
    <w:rPr>
      <w:b/>
      <w:bCs/>
      <w:lang w:eastAsia="en-GB"/>
    </w:rPr>
  </w:style>
  <w:style w:type="paragraph" w:styleId="Heading7">
    <w:name w:val="heading 7"/>
    <w:basedOn w:val="Normal"/>
    <w:next w:val="Normal"/>
    <w:link w:val="Heading7Char"/>
    <w:semiHidden/>
    <w:unhideWhenUsed/>
    <w:qFormat/>
    <w:rsid w:val="009140F0"/>
    <w:pPr>
      <w:numPr>
        <w:ilvl w:val="6"/>
        <w:numId w:val="35"/>
      </w:numPr>
      <w:spacing w:before="240" w:after="60"/>
      <w:outlineLvl w:val="6"/>
    </w:pPr>
    <w:rPr>
      <w:lang w:eastAsia="en-GB"/>
    </w:rPr>
  </w:style>
  <w:style w:type="paragraph" w:styleId="Heading8">
    <w:name w:val="heading 8"/>
    <w:basedOn w:val="Normal"/>
    <w:next w:val="Normal"/>
    <w:link w:val="Heading8Char"/>
    <w:semiHidden/>
    <w:unhideWhenUsed/>
    <w:qFormat/>
    <w:rsid w:val="009140F0"/>
    <w:pPr>
      <w:numPr>
        <w:ilvl w:val="7"/>
        <w:numId w:val="35"/>
      </w:numPr>
      <w:spacing w:before="240" w:after="60"/>
      <w:outlineLvl w:val="7"/>
    </w:pPr>
    <w:rPr>
      <w:i/>
      <w:iCs/>
      <w:lang w:eastAsia="en-GB"/>
    </w:rPr>
  </w:style>
  <w:style w:type="paragraph" w:styleId="Heading9">
    <w:name w:val="heading 9"/>
    <w:basedOn w:val="Normal"/>
    <w:next w:val="Normal"/>
    <w:link w:val="Heading9Char"/>
    <w:semiHidden/>
    <w:unhideWhenUsed/>
    <w:qFormat/>
    <w:rsid w:val="009140F0"/>
    <w:pPr>
      <w:numPr>
        <w:ilvl w:val="8"/>
        <w:numId w:val="35"/>
      </w:numPr>
      <w:spacing w:before="240" w:after="60"/>
      <w:outlineLvl w:val="8"/>
    </w:pPr>
    <w:rPr>
      <w:rFonts w:asciiTheme="majorHAnsi" w:eastAsiaTheme="majorEastAsia" w:hAnsiTheme="majorHAnsi" w:cstheme="majorBid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Heading1"/>
    <w:next w:val="Normal"/>
    <w:autoRedefine/>
    <w:qFormat/>
    <w:rsid w:val="009140F0"/>
    <w:pPr>
      <w:numPr>
        <w:numId w:val="1"/>
      </w:numPr>
      <w:jc w:val="both"/>
    </w:pPr>
    <w:rPr>
      <w:snapToGrid w:val="0"/>
      <w:sz w:val="24"/>
    </w:rPr>
  </w:style>
  <w:style w:type="character" w:customStyle="1" w:styleId="Heading1Char">
    <w:name w:val="Heading 1 Char"/>
    <w:basedOn w:val="DefaultParagraphFont"/>
    <w:link w:val="Heading1"/>
    <w:rsid w:val="009140F0"/>
    <w:rPr>
      <w:rFonts w:ascii="Arial" w:eastAsia="Calibri" w:hAnsi="Arial" w:cs="Calibri"/>
      <w:b/>
      <w:caps/>
      <w:kern w:val="28"/>
      <w:sz w:val="22"/>
      <w:szCs w:val="22"/>
      <w:lang w:val="en-GB" w:eastAsia="de-DE"/>
    </w:rPr>
  </w:style>
  <w:style w:type="paragraph" w:customStyle="1" w:styleId="AnnexFigure">
    <w:name w:val="Annex Figure"/>
    <w:basedOn w:val="Normal"/>
    <w:next w:val="Normal"/>
    <w:rsid w:val="009140F0"/>
    <w:pPr>
      <w:numPr>
        <w:numId w:val="2"/>
      </w:numPr>
      <w:spacing w:before="120" w:after="120"/>
      <w:jc w:val="center"/>
    </w:pPr>
    <w:rPr>
      <w:rFonts w:eastAsia="Calibri" w:cs="Calibri"/>
      <w:i/>
      <w:lang w:eastAsia="en-GB"/>
    </w:rPr>
  </w:style>
  <w:style w:type="paragraph" w:customStyle="1" w:styleId="AnnexHead1">
    <w:name w:val="Annex Head 1"/>
    <w:basedOn w:val="Normal"/>
    <w:next w:val="Normal"/>
    <w:rsid w:val="009140F0"/>
    <w:pPr>
      <w:numPr>
        <w:numId w:val="6"/>
      </w:numPr>
    </w:pPr>
    <w:rPr>
      <w:rFonts w:eastAsia="Calibri" w:cs="Calibri"/>
      <w:b/>
      <w:caps/>
      <w:sz w:val="28"/>
      <w:lang w:eastAsia="en-GB"/>
    </w:rPr>
  </w:style>
  <w:style w:type="paragraph" w:customStyle="1" w:styleId="AnnexHead2">
    <w:name w:val="Annex Head 2"/>
    <w:basedOn w:val="Normal"/>
    <w:next w:val="Normal"/>
    <w:rsid w:val="009140F0"/>
    <w:pPr>
      <w:numPr>
        <w:ilvl w:val="1"/>
        <w:numId w:val="6"/>
      </w:numPr>
    </w:pPr>
    <w:rPr>
      <w:rFonts w:eastAsia="Calibri" w:cs="Calibri"/>
      <w:b/>
      <w:lang w:eastAsia="en-GB"/>
    </w:rPr>
  </w:style>
  <w:style w:type="paragraph" w:customStyle="1" w:styleId="AnnexHead3">
    <w:name w:val="Annex Head 3"/>
    <w:basedOn w:val="Normal"/>
    <w:next w:val="Normal"/>
    <w:rsid w:val="009140F0"/>
    <w:pPr>
      <w:numPr>
        <w:ilvl w:val="2"/>
        <w:numId w:val="6"/>
      </w:numPr>
    </w:pPr>
    <w:rPr>
      <w:rFonts w:eastAsia="Calibri" w:cs="Calibri"/>
      <w:b/>
      <w:lang w:eastAsia="en-GB"/>
    </w:rPr>
  </w:style>
  <w:style w:type="paragraph" w:customStyle="1" w:styleId="AnnexHead4">
    <w:name w:val="Annex Head 4"/>
    <w:basedOn w:val="Normal"/>
    <w:next w:val="Normal"/>
    <w:rsid w:val="009140F0"/>
    <w:pPr>
      <w:numPr>
        <w:ilvl w:val="3"/>
        <w:numId w:val="6"/>
      </w:numPr>
    </w:pPr>
    <w:rPr>
      <w:rFonts w:eastAsia="Calibri" w:cs="Calibri"/>
      <w:lang w:eastAsia="en-GB"/>
    </w:rPr>
  </w:style>
  <w:style w:type="paragraph" w:customStyle="1" w:styleId="AnnexHeading1">
    <w:name w:val="Annex Heading 1"/>
    <w:basedOn w:val="Normal"/>
    <w:next w:val="BodyText"/>
    <w:rsid w:val="009140F0"/>
    <w:pPr>
      <w:numPr>
        <w:numId w:val="10"/>
      </w:numPr>
      <w:spacing w:before="120" w:after="120"/>
    </w:pPr>
    <w:rPr>
      <w:rFonts w:eastAsia="Calibri"/>
      <w:b/>
      <w:caps/>
      <w:lang w:eastAsia="en-GB"/>
    </w:rPr>
  </w:style>
  <w:style w:type="paragraph" w:styleId="BodyText">
    <w:name w:val="Body Text"/>
    <w:basedOn w:val="Normal"/>
    <w:link w:val="BodyTextChar"/>
    <w:qFormat/>
    <w:rsid w:val="005C2749"/>
    <w:pPr>
      <w:spacing w:after="120"/>
      <w:jc w:val="both"/>
    </w:pPr>
    <w:rPr>
      <w:rFonts w:eastAsia="Calibri" w:cs="Calibri"/>
      <w:lang w:eastAsia="en-GB"/>
    </w:rPr>
  </w:style>
  <w:style w:type="character" w:customStyle="1" w:styleId="BodyTextChar">
    <w:name w:val="Body Text Char"/>
    <w:link w:val="BodyText"/>
    <w:rsid w:val="005C2749"/>
    <w:rPr>
      <w:rFonts w:ascii="Arial" w:eastAsia="Calibri" w:hAnsi="Arial" w:cs="Calibri"/>
      <w:sz w:val="22"/>
      <w:szCs w:val="22"/>
      <w:lang w:val="en-GB" w:eastAsia="en-GB"/>
    </w:rPr>
  </w:style>
  <w:style w:type="paragraph" w:customStyle="1" w:styleId="AnnexHeading2">
    <w:name w:val="Annex Heading 2"/>
    <w:basedOn w:val="Normal"/>
    <w:next w:val="BodyText"/>
    <w:rsid w:val="009140F0"/>
    <w:pPr>
      <w:numPr>
        <w:ilvl w:val="1"/>
        <w:numId w:val="10"/>
      </w:numPr>
      <w:spacing w:before="120" w:after="120"/>
    </w:pPr>
    <w:rPr>
      <w:rFonts w:eastAsia="Calibri"/>
      <w:b/>
      <w:lang w:eastAsia="en-GB"/>
    </w:rPr>
  </w:style>
  <w:style w:type="paragraph" w:customStyle="1" w:styleId="AnnexHeading3">
    <w:name w:val="Annex Heading 3"/>
    <w:basedOn w:val="Normal"/>
    <w:next w:val="Normal"/>
    <w:rsid w:val="009140F0"/>
    <w:pPr>
      <w:numPr>
        <w:ilvl w:val="2"/>
        <w:numId w:val="10"/>
      </w:numPr>
      <w:spacing w:before="120" w:after="120"/>
    </w:pPr>
    <w:rPr>
      <w:rFonts w:eastAsia="Calibri"/>
      <w:lang w:eastAsia="en-GB"/>
    </w:rPr>
  </w:style>
  <w:style w:type="paragraph" w:customStyle="1" w:styleId="AnnexHeading4">
    <w:name w:val="Annex Heading 4"/>
    <w:basedOn w:val="Normal"/>
    <w:next w:val="BodyText"/>
    <w:rsid w:val="009140F0"/>
    <w:pPr>
      <w:numPr>
        <w:ilvl w:val="3"/>
        <w:numId w:val="10"/>
      </w:numPr>
      <w:spacing w:before="120" w:after="120"/>
    </w:pPr>
    <w:rPr>
      <w:rFonts w:eastAsia="Calibri"/>
      <w:lang w:eastAsia="en-GB"/>
    </w:rPr>
  </w:style>
  <w:style w:type="paragraph" w:customStyle="1" w:styleId="AnnexTable">
    <w:name w:val="Annex Table"/>
    <w:basedOn w:val="Normal"/>
    <w:next w:val="Normal"/>
    <w:rsid w:val="009140F0"/>
    <w:pPr>
      <w:numPr>
        <w:numId w:val="11"/>
      </w:numPr>
      <w:tabs>
        <w:tab w:val="left" w:pos="1418"/>
      </w:tabs>
      <w:spacing w:before="120" w:after="120"/>
      <w:jc w:val="center"/>
    </w:pPr>
    <w:rPr>
      <w:rFonts w:eastAsia="Calibri" w:cs="Calibri"/>
      <w:i/>
      <w:lang w:eastAsia="en-GB"/>
    </w:rPr>
  </w:style>
  <w:style w:type="paragraph" w:customStyle="1" w:styleId="Appendix">
    <w:name w:val="Appendix"/>
    <w:basedOn w:val="Normal"/>
    <w:next w:val="Normal"/>
    <w:rsid w:val="009140F0"/>
    <w:pPr>
      <w:numPr>
        <w:numId w:val="12"/>
      </w:numPr>
      <w:tabs>
        <w:tab w:val="left" w:pos="1985"/>
      </w:tabs>
      <w:spacing w:before="120" w:after="240"/>
    </w:pPr>
    <w:rPr>
      <w:rFonts w:eastAsia="Calibri" w:cs="Calibri"/>
      <w:b/>
      <w:szCs w:val="28"/>
    </w:rPr>
  </w:style>
  <w:style w:type="paragraph" w:customStyle="1" w:styleId="AppendixHeading1">
    <w:name w:val="Appendix Heading 1"/>
    <w:basedOn w:val="Normal"/>
    <w:next w:val="BodyText"/>
    <w:rsid w:val="009140F0"/>
    <w:pPr>
      <w:numPr>
        <w:numId w:val="16"/>
      </w:numPr>
      <w:spacing w:before="120" w:after="120"/>
    </w:pPr>
    <w:rPr>
      <w:rFonts w:eastAsia="Calibri"/>
      <w:b/>
      <w:caps/>
      <w:lang w:eastAsia="en-GB"/>
    </w:rPr>
  </w:style>
  <w:style w:type="paragraph" w:customStyle="1" w:styleId="AppendixHeading2">
    <w:name w:val="Appendix Heading 2"/>
    <w:basedOn w:val="Normal"/>
    <w:next w:val="BodyText"/>
    <w:rsid w:val="009140F0"/>
    <w:pPr>
      <w:numPr>
        <w:ilvl w:val="1"/>
        <w:numId w:val="16"/>
      </w:numPr>
      <w:spacing w:before="120" w:after="120"/>
    </w:pPr>
    <w:rPr>
      <w:rFonts w:eastAsia="Calibri"/>
      <w:b/>
      <w:lang w:eastAsia="en-GB"/>
    </w:rPr>
  </w:style>
  <w:style w:type="paragraph" w:customStyle="1" w:styleId="AppendixHeading3">
    <w:name w:val="Appendix Heading 3"/>
    <w:basedOn w:val="Normal"/>
    <w:next w:val="Normal"/>
    <w:rsid w:val="009140F0"/>
    <w:pPr>
      <w:numPr>
        <w:ilvl w:val="2"/>
        <w:numId w:val="16"/>
      </w:numPr>
      <w:spacing w:before="120" w:after="120"/>
    </w:pPr>
    <w:rPr>
      <w:rFonts w:eastAsia="Calibri"/>
      <w:lang w:eastAsia="en-GB"/>
    </w:rPr>
  </w:style>
  <w:style w:type="paragraph" w:customStyle="1" w:styleId="AppendixHeading4">
    <w:name w:val="Appendix Heading 4"/>
    <w:basedOn w:val="Normal"/>
    <w:next w:val="BodyText"/>
    <w:rsid w:val="009140F0"/>
    <w:pPr>
      <w:numPr>
        <w:ilvl w:val="3"/>
        <w:numId w:val="16"/>
      </w:numPr>
      <w:spacing w:before="120" w:after="120"/>
    </w:pPr>
    <w:rPr>
      <w:rFonts w:eastAsia="Calibri"/>
      <w:lang w:eastAsia="en-GB"/>
    </w:rPr>
  </w:style>
  <w:style w:type="paragraph" w:styleId="BalloonText">
    <w:name w:val="Balloon Text"/>
    <w:basedOn w:val="Normal"/>
    <w:link w:val="BalloonTextChar"/>
    <w:semiHidden/>
    <w:rsid w:val="009140F0"/>
    <w:rPr>
      <w:rFonts w:ascii="Tahoma" w:eastAsia="Calibri" w:hAnsi="Tahoma" w:cs="Tahoma"/>
      <w:sz w:val="16"/>
      <w:szCs w:val="16"/>
      <w:lang w:eastAsia="en-GB"/>
    </w:rPr>
  </w:style>
  <w:style w:type="character" w:customStyle="1" w:styleId="BalloonTextChar">
    <w:name w:val="Balloon Text Char"/>
    <w:basedOn w:val="DefaultParagraphFont"/>
    <w:link w:val="BalloonText"/>
    <w:semiHidden/>
    <w:rsid w:val="009140F0"/>
    <w:rPr>
      <w:rFonts w:ascii="Tahoma" w:eastAsia="Calibri" w:hAnsi="Tahoma" w:cs="Tahoma"/>
      <w:sz w:val="16"/>
      <w:szCs w:val="16"/>
      <w:lang w:val="en-GB" w:eastAsia="en-GB"/>
    </w:rPr>
  </w:style>
  <w:style w:type="paragraph" w:styleId="BodyTextIndent">
    <w:name w:val="Body Text Indent"/>
    <w:basedOn w:val="Normal"/>
    <w:link w:val="BodyTextIndentChar"/>
    <w:rsid w:val="009140F0"/>
    <w:pPr>
      <w:spacing w:after="120"/>
      <w:ind w:left="567"/>
    </w:pPr>
    <w:rPr>
      <w:rFonts w:eastAsia="Calibri" w:cs="Calibri"/>
      <w:lang w:eastAsia="en-GB"/>
    </w:rPr>
  </w:style>
  <w:style w:type="character" w:customStyle="1" w:styleId="BodyTextIndentChar">
    <w:name w:val="Body Text Indent Char"/>
    <w:basedOn w:val="DefaultParagraphFont"/>
    <w:link w:val="BodyTextIndent"/>
    <w:rsid w:val="009140F0"/>
    <w:rPr>
      <w:rFonts w:ascii="Arial" w:eastAsia="Calibri" w:hAnsi="Arial" w:cs="Calibri"/>
      <w:sz w:val="22"/>
      <w:szCs w:val="22"/>
      <w:lang w:val="en-GB" w:eastAsia="en-GB"/>
    </w:rPr>
  </w:style>
  <w:style w:type="paragraph" w:styleId="BodyTextIndent2">
    <w:name w:val="Body Text Indent 2"/>
    <w:basedOn w:val="Normal"/>
    <w:link w:val="BodyTextIndent2Char"/>
    <w:rsid w:val="009140F0"/>
    <w:pPr>
      <w:spacing w:after="120"/>
      <w:ind w:left="1134"/>
      <w:jc w:val="both"/>
    </w:pPr>
    <w:rPr>
      <w:rFonts w:eastAsia="Calibri" w:cs="Calibri"/>
      <w:lang w:eastAsia="de-DE"/>
    </w:rPr>
  </w:style>
  <w:style w:type="character" w:customStyle="1" w:styleId="BodyTextIndent2Char">
    <w:name w:val="Body Text Indent 2 Char"/>
    <w:basedOn w:val="DefaultParagraphFont"/>
    <w:link w:val="BodyTextIndent2"/>
    <w:rsid w:val="009140F0"/>
    <w:rPr>
      <w:rFonts w:ascii="Arial" w:eastAsia="Calibri" w:hAnsi="Arial" w:cs="Calibri"/>
      <w:sz w:val="22"/>
      <w:szCs w:val="22"/>
      <w:lang w:val="en-GB" w:eastAsia="de-DE"/>
    </w:rPr>
  </w:style>
  <w:style w:type="paragraph" w:customStyle="1" w:styleId="Bullet1">
    <w:name w:val="Bullet 1"/>
    <w:basedOn w:val="Normal"/>
    <w:qFormat/>
    <w:rsid w:val="009140F0"/>
    <w:pPr>
      <w:numPr>
        <w:numId w:val="19"/>
      </w:numPr>
      <w:spacing w:after="120"/>
      <w:jc w:val="both"/>
      <w:outlineLvl w:val="0"/>
    </w:pPr>
    <w:rPr>
      <w:rFonts w:eastAsia="Calibri"/>
      <w:lang w:eastAsia="en-GB"/>
    </w:rPr>
  </w:style>
  <w:style w:type="paragraph" w:customStyle="1" w:styleId="Bullet1text">
    <w:name w:val="Bullet 1 text"/>
    <w:basedOn w:val="Normal"/>
    <w:rsid w:val="009140F0"/>
    <w:pPr>
      <w:suppressAutoHyphens/>
      <w:spacing w:after="120"/>
      <w:ind w:left="1134"/>
      <w:jc w:val="both"/>
    </w:pPr>
    <w:rPr>
      <w:rFonts w:eastAsia="Calibri"/>
      <w:lang w:val="fr-FR" w:eastAsia="en-GB"/>
    </w:rPr>
  </w:style>
  <w:style w:type="paragraph" w:customStyle="1" w:styleId="Bullet2">
    <w:name w:val="Bullet 2"/>
    <w:basedOn w:val="Normal"/>
    <w:qFormat/>
    <w:rsid w:val="009140F0"/>
    <w:pPr>
      <w:numPr>
        <w:ilvl w:val="1"/>
        <w:numId w:val="19"/>
      </w:numPr>
      <w:spacing w:after="120"/>
      <w:jc w:val="both"/>
    </w:pPr>
    <w:rPr>
      <w:rFonts w:eastAsia="Calibri"/>
      <w:lang w:eastAsia="en-GB"/>
    </w:rPr>
  </w:style>
  <w:style w:type="paragraph" w:customStyle="1" w:styleId="Bullet2text">
    <w:name w:val="Bullet 2 text"/>
    <w:basedOn w:val="Normal"/>
    <w:rsid w:val="009140F0"/>
    <w:pPr>
      <w:suppressAutoHyphens/>
      <w:spacing w:after="120"/>
      <w:ind w:left="1701"/>
      <w:jc w:val="both"/>
    </w:pPr>
    <w:rPr>
      <w:rFonts w:eastAsia="Calibri"/>
      <w:lang w:eastAsia="en-GB"/>
    </w:rPr>
  </w:style>
  <w:style w:type="paragraph" w:customStyle="1" w:styleId="Bullet3">
    <w:name w:val="Bullet 3"/>
    <w:basedOn w:val="Normal"/>
    <w:rsid w:val="009140F0"/>
    <w:pPr>
      <w:numPr>
        <w:ilvl w:val="2"/>
        <w:numId w:val="19"/>
      </w:numPr>
      <w:spacing w:after="60"/>
      <w:jc w:val="both"/>
    </w:pPr>
    <w:rPr>
      <w:rFonts w:eastAsia="Calibri"/>
      <w:sz w:val="20"/>
      <w:lang w:eastAsia="en-GB"/>
    </w:rPr>
  </w:style>
  <w:style w:type="paragraph" w:customStyle="1" w:styleId="Bullet3text">
    <w:name w:val="Bullet 3 text"/>
    <w:basedOn w:val="Normal"/>
    <w:rsid w:val="009140F0"/>
    <w:pPr>
      <w:suppressAutoHyphens/>
      <w:spacing w:after="60"/>
      <w:ind w:left="2268"/>
    </w:pPr>
    <w:rPr>
      <w:rFonts w:eastAsia="Calibri"/>
      <w:sz w:val="20"/>
      <w:lang w:eastAsia="en-GB"/>
    </w:rPr>
  </w:style>
  <w:style w:type="paragraph" w:customStyle="1" w:styleId="Figure">
    <w:name w:val="Figure_#"/>
    <w:basedOn w:val="Normal"/>
    <w:next w:val="Normal"/>
    <w:rsid w:val="009140F0"/>
    <w:pPr>
      <w:numPr>
        <w:numId w:val="20"/>
      </w:numPr>
      <w:spacing w:before="120" w:after="120"/>
      <w:jc w:val="center"/>
    </w:pPr>
    <w:rPr>
      <w:rFonts w:eastAsia="Calibri" w:cs="Calibri"/>
      <w:i/>
      <w:szCs w:val="20"/>
      <w:lang w:eastAsia="en-GB"/>
    </w:rPr>
  </w:style>
  <w:style w:type="paragraph" w:styleId="Footer">
    <w:name w:val="footer"/>
    <w:basedOn w:val="Normal"/>
    <w:link w:val="FooterChar"/>
    <w:uiPriority w:val="99"/>
    <w:rsid w:val="009140F0"/>
    <w:pPr>
      <w:tabs>
        <w:tab w:val="center" w:pos="4820"/>
        <w:tab w:val="right" w:pos="9639"/>
      </w:tabs>
    </w:pPr>
    <w:rPr>
      <w:rFonts w:eastAsia="Calibri" w:cs="Calibri"/>
      <w:lang w:eastAsia="en-GB"/>
    </w:rPr>
  </w:style>
  <w:style w:type="character" w:customStyle="1" w:styleId="FooterChar">
    <w:name w:val="Footer Char"/>
    <w:basedOn w:val="DefaultParagraphFont"/>
    <w:link w:val="Footer"/>
    <w:uiPriority w:val="99"/>
    <w:rsid w:val="009140F0"/>
    <w:rPr>
      <w:rFonts w:ascii="Arial" w:eastAsia="Calibri" w:hAnsi="Arial" w:cs="Calibri"/>
      <w:sz w:val="22"/>
      <w:szCs w:val="22"/>
      <w:lang w:val="en-GB" w:eastAsia="en-GB"/>
    </w:rPr>
  </w:style>
  <w:style w:type="character" w:styleId="FootnoteReference">
    <w:name w:val="footnote reference"/>
    <w:semiHidden/>
    <w:rsid w:val="009140F0"/>
    <w:rPr>
      <w:rFonts w:ascii="Arial" w:hAnsi="Arial"/>
      <w:sz w:val="16"/>
    </w:rPr>
  </w:style>
  <w:style w:type="paragraph" w:styleId="FootnoteText">
    <w:name w:val="footnote text"/>
    <w:basedOn w:val="Normal"/>
    <w:link w:val="FootnoteTextChar"/>
    <w:semiHidden/>
    <w:rsid w:val="009140F0"/>
    <w:rPr>
      <w:rFonts w:eastAsia="Calibri" w:cs="Calibri"/>
      <w:sz w:val="20"/>
      <w:szCs w:val="20"/>
      <w:lang w:eastAsia="en-GB"/>
    </w:rPr>
  </w:style>
  <w:style w:type="character" w:customStyle="1" w:styleId="FootnoteTextChar">
    <w:name w:val="Footnote Text Char"/>
    <w:basedOn w:val="DefaultParagraphFont"/>
    <w:link w:val="FootnoteText"/>
    <w:semiHidden/>
    <w:rsid w:val="009140F0"/>
    <w:rPr>
      <w:rFonts w:ascii="Arial" w:eastAsia="Calibri" w:hAnsi="Arial" w:cs="Calibri"/>
      <w:sz w:val="20"/>
      <w:szCs w:val="20"/>
      <w:lang w:val="en-GB" w:eastAsia="en-GB"/>
    </w:rPr>
  </w:style>
  <w:style w:type="paragraph" w:styleId="Header">
    <w:name w:val="header"/>
    <w:basedOn w:val="Normal"/>
    <w:link w:val="HeaderChar"/>
    <w:uiPriority w:val="99"/>
    <w:rsid w:val="009140F0"/>
    <w:pPr>
      <w:tabs>
        <w:tab w:val="center" w:pos="4820"/>
        <w:tab w:val="right" w:pos="9639"/>
      </w:tabs>
    </w:pPr>
    <w:rPr>
      <w:rFonts w:eastAsia="Calibri" w:cs="Calibri"/>
      <w:lang w:eastAsia="en-GB"/>
    </w:rPr>
  </w:style>
  <w:style w:type="character" w:customStyle="1" w:styleId="HeaderChar">
    <w:name w:val="Header Char"/>
    <w:basedOn w:val="DefaultParagraphFont"/>
    <w:link w:val="Header"/>
    <w:uiPriority w:val="99"/>
    <w:rsid w:val="009140F0"/>
    <w:rPr>
      <w:rFonts w:ascii="Arial" w:eastAsia="Calibri" w:hAnsi="Arial" w:cs="Calibri"/>
      <w:sz w:val="22"/>
      <w:szCs w:val="22"/>
      <w:lang w:val="en-GB" w:eastAsia="en-GB"/>
    </w:rPr>
  </w:style>
  <w:style w:type="character" w:customStyle="1" w:styleId="Heading2Char">
    <w:name w:val="Heading 2 Char"/>
    <w:basedOn w:val="DefaultParagraphFont"/>
    <w:link w:val="Heading2"/>
    <w:rsid w:val="009140F0"/>
    <w:rPr>
      <w:rFonts w:ascii="Arial" w:eastAsia="MS Mincho" w:hAnsi="Arial" w:cs="Times New Roman"/>
      <w:b/>
      <w:kern w:val="28"/>
      <w:sz w:val="22"/>
      <w:szCs w:val="20"/>
      <w:lang w:val="en-GB" w:eastAsia="de-DE"/>
    </w:rPr>
  </w:style>
  <w:style w:type="character" w:customStyle="1" w:styleId="Heading3Char">
    <w:name w:val="Heading 3 Char"/>
    <w:basedOn w:val="DefaultParagraphFont"/>
    <w:link w:val="Heading3"/>
    <w:rsid w:val="009140F0"/>
    <w:rPr>
      <w:rFonts w:ascii="Arial" w:eastAsia="Calibri" w:hAnsi="Arial" w:cs="Calibri"/>
      <w:sz w:val="22"/>
      <w:szCs w:val="20"/>
      <w:lang w:val="en-GB" w:eastAsia="de-DE"/>
    </w:rPr>
  </w:style>
  <w:style w:type="character" w:customStyle="1" w:styleId="Heading4Char">
    <w:name w:val="Heading 4 Char"/>
    <w:basedOn w:val="DefaultParagraphFont"/>
    <w:link w:val="Heading4"/>
    <w:rsid w:val="009140F0"/>
    <w:rPr>
      <w:rFonts w:ascii="Arial" w:eastAsia="Times New Roman" w:hAnsi="Arial" w:cs="Arial"/>
      <w:sz w:val="22"/>
      <w:szCs w:val="20"/>
      <w:lang w:val="en-GB" w:eastAsia="de-DE"/>
    </w:rPr>
  </w:style>
  <w:style w:type="character" w:customStyle="1" w:styleId="Heading5Char">
    <w:name w:val="Heading 5 Char"/>
    <w:basedOn w:val="DefaultParagraphFont"/>
    <w:link w:val="Heading5"/>
    <w:rsid w:val="009140F0"/>
    <w:rPr>
      <w:rFonts w:ascii="Arial" w:eastAsia="Calibri" w:hAnsi="Arial" w:cs="Calibri"/>
      <w:sz w:val="22"/>
      <w:szCs w:val="20"/>
      <w:lang w:val="de-DE" w:eastAsia="de-DE"/>
    </w:rPr>
  </w:style>
  <w:style w:type="character" w:customStyle="1" w:styleId="Heading6Char">
    <w:name w:val="Heading 6 Char"/>
    <w:basedOn w:val="DefaultParagraphFont"/>
    <w:link w:val="Heading6"/>
    <w:semiHidden/>
    <w:rsid w:val="009140F0"/>
    <w:rPr>
      <w:rFonts w:ascii="Arial" w:hAnsi="Arial" w:cs="Arial"/>
      <w:b/>
      <w:bCs/>
      <w:sz w:val="22"/>
      <w:szCs w:val="22"/>
      <w:lang w:val="en-GB" w:eastAsia="en-GB"/>
    </w:rPr>
  </w:style>
  <w:style w:type="character" w:customStyle="1" w:styleId="Heading7Char">
    <w:name w:val="Heading 7 Char"/>
    <w:basedOn w:val="DefaultParagraphFont"/>
    <w:link w:val="Heading7"/>
    <w:semiHidden/>
    <w:rsid w:val="009140F0"/>
    <w:rPr>
      <w:rFonts w:ascii="Arial" w:hAnsi="Arial" w:cs="Arial"/>
      <w:sz w:val="22"/>
      <w:szCs w:val="22"/>
      <w:lang w:val="en-GB" w:eastAsia="en-GB"/>
    </w:rPr>
  </w:style>
  <w:style w:type="character" w:customStyle="1" w:styleId="Heading8Char">
    <w:name w:val="Heading 8 Char"/>
    <w:basedOn w:val="DefaultParagraphFont"/>
    <w:link w:val="Heading8"/>
    <w:semiHidden/>
    <w:rsid w:val="009140F0"/>
    <w:rPr>
      <w:rFonts w:ascii="Arial" w:hAnsi="Arial" w:cs="Arial"/>
      <w:i/>
      <w:iCs/>
      <w:sz w:val="22"/>
      <w:szCs w:val="22"/>
      <w:lang w:val="en-GB" w:eastAsia="en-GB"/>
    </w:rPr>
  </w:style>
  <w:style w:type="character" w:customStyle="1" w:styleId="Heading9Char">
    <w:name w:val="Heading 9 Char"/>
    <w:basedOn w:val="DefaultParagraphFont"/>
    <w:link w:val="Heading9"/>
    <w:semiHidden/>
    <w:rsid w:val="009140F0"/>
    <w:rPr>
      <w:rFonts w:asciiTheme="majorHAnsi" w:eastAsiaTheme="majorEastAsia" w:hAnsiTheme="majorHAnsi" w:cstheme="majorBidi"/>
      <w:sz w:val="22"/>
      <w:szCs w:val="22"/>
      <w:lang w:val="en-GB" w:eastAsia="en-GB"/>
    </w:rPr>
  </w:style>
  <w:style w:type="paragraph" w:customStyle="1" w:styleId="List1">
    <w:name w:val="List 1"/>
    <w:basedOn w:val="Normal"/>
    <w:qFormat/>
    <w:rsid w:val="009140F0"/>
    <w:pPr>
      <w:numPr>
        <w:numId w:val="32"/>
      </w:numPr>
      <w:spacing w:after="120"/>
      <w:jc w:val="both"/>
    </w:pPr>
    <w:rPr>
      <w:rFonts w:cs="Calibri"/>
    </w:rPr>
  </w:style>
  <w:style w:type="paragraph" w:customStyle="1" w:styleId="List1indent1">
    <w:name w:val="List 1 indent 1"/>
    <w:basedOn w:val="Normal"/>
    <w:qFormat/>
    <w:rsid w:val="009140F0"/>
    <w:pPr>
      <w:numPr>
        <w:ilvl w:val="1"/>
        <w:numId w:val="32"/>
      </w:numPr>
      <w:spacing w:after="120"/>
      <w:jc w:val="both"/>
    </w:pPr>
    <w:rPr>
      <w:rFonts w:eastAsia="Calibri"/>
      <w:lang w:eastAsia="en-GB"/>
    </w:rPr>
  </w:style>
  <w:style w:type="paragraph" w:customStyle="1" w:styleId="List1indent1text">
    <w:name w:val="List 1 indent 1 text"/>
    <w:basedOn w:val="Normal"/>
    <w:rsid w:val="009140F0"/>
    <w:pPr>
      <w:spacing w:after="120"/>
      <w:ind w:left="1134"/>
      <w:jc w:val="both"/>
    </w:pPr>
    <w:rPr>
      <w:rFonts w:eastAsia="Calibri"/>
      <w:lang w:eastAsia="fr-FR"/>
    </w:rPr>
  </w:style>
  <w:style w:type="paragraph" w:customStyle="1" w:styleId="List1indent2">
    <w:name w:val="List 1 indent 2"/>
    <w:basedOn w:val="Normal"/>
    <w:qFormat/>
    <w:rsid w:val="009140F0"/>
    <w:pPr>
      <w:widowControl w:val="0"/>
      <w:numPr>
        <w:ilvl w:val="2"/>
        <w:numId w:val="32"/>
      </w:numPr>
      <w:autoSpaceDE w:val="0"/>
      <w:autoSpaceDN w:val="0"/>
      <w:adjustRightInd w:val="0"/>
      <w:spacing w:after="120"/>
      <w:jc w:val="both"/>
    </w:pPr>
    <w:rPr>
      <w:rFonts w:eastAsia="Calibri"/>
      <w:sz w:val="20"/>
      <w:szCs w:val="20"/>
      <w:lang w:eastAsia="en-GB"/>
    </w:rPr>
  </w:style>
  <w:style w:type="paragraph" w:customStyle="1" w:styleId="List1indent2text">
    <w:name w:val="List 1 indent 2 text"/>
    <w:basedOn w:val="Normal"/>
    <w:rsid w:val="009140F0"/>
    <w:pPr>
      <w:spacing w:after="60"/>
      <w:ind w:left="1701"/>
      <w:jc w:val="both"/>
    </w:pPr>
    <w:rPr>
      <w:rFonts w:eastAsia="Calibri"/>
      <w:sz w:val="20"/>
      <w:lang w:eastAsia="en-GB"/>
    </w:rPr>
  </w:style>
  <w:style w:type="paragraph" w:customStyle="1" w:styleId="List1indenttext">
    <w:name w:val="List 1 indent text"/>
    <w:basedOn w:val="Normal"/>
    <w:rsid w:val="009140F0"/>
    <w:pPr>
      <w:spacing w:after="120"/>
      <w:ind w:left="1134"/>
      <w:jc w:val="both"/>
    </w:pPr>
    <w:rPr>
      <w:rFonts w:eastAsia="Calibri" w:cs="Calibri"/>
      <w:szCs w:val="20"/>
      <w:lang w:eastAsia="en-GB"/>
    </w:rPr>
  </w:style>
  <w:style w:type="paragraph" w:customStyle="1" w:styleId="List1text">
    <w:name w:val="List 1 text"/>
    <w:basedOn w:val="Normal"/>
    <w:qFormat/>
    <w:rsid w:val="009140F0"/>
    <w:pPr>
      <w:spacing w:after="120"/>
      <w:ind w:left="567"/>
      <w:jc w:val="both"/>
    </w:pPr>
    <w:rPr>
      <w:rFonts w:eastAsia="Calibri"/>
      <w:lang w:eastAsia="en-GB"/>
    </w:rPr>
  </w:style>
  <w:style w:type="character" w:styleId="PageNumber">
    <w:name w:val="page number"/>
    <w:basedOn w:val="DefaultParagraphFont"/>
    <w:rsid w:val="009140F0"/>
  </w:style>
  <w:style w:type="paragraph" w:styleId="TableofFigures">
    <w:name w:val="table of figures"/>
    <w:basedOn w:val="Normal"/>
    <w:next w:val="Normal"/>
    <w:uiPriority w:val="99"/>
    <w:rsid w:val="00CB65A2"/>
    <w:pPr>
      <w:tabs>
        <w:tab w:val="right" w:pos="9639"/>
      </w:tabs>
      <w:spacing w:before="60" w:after="60"/>
      <w:ind w:left="1418" w:hanging="1418"/>
      <w:jc w:val="both"/>
    </w:pPr>
    <w:rPr>
      <w:rFonts w:eastAsia="Times New Roman"/>
    </w:rPr>
  </w:style>
  <w:style w:type="paragraph" w:customStyle="1" w:styleId="Table">
    <w:name w:val="Table_#"/>
    <w:basedOn w:val="Normal"/>
    <w:next w:val="Normal"/>
    <w:qFormat/>
    <w:rsid w:val="009140F0"/>
    <w:pPr>
      <w:numPr>
        <w:numId w:val="34"/>
      </w:numPr>
      <w:spacing w:before="120" w:after="120"/>
      <w:jc w:val="center"/>
    </w:pPr>
    <w:rPr>
      <w:rFonts w:eastAsia="Calibri" w:cs="Calibri"/>
      <w:i/>
      <w:szCs w:val="20"/>
      <w:lang w:eastAsia="en-GB"/>
    </w:rPr>
  </w:style>
  <w:style w:type="paragraph" w:styleId="Title">
    <w:name w:val="Title"/>
    <w:basedOn w:val="Normal"/>
    <w:link w:val="TitleChar"/>
    <w:qFormat/>
    <w:rsid w:val="009140F0"/>
    <w:pPr>
      <w:spacing w:before="120" w:after="240"/>
      <w:jc w:val="center"/>
      <w:outlineLvl w:val="0"/>
    </w:pPr>
    <w:rPr>
      <w:rFonts w:eastAsia="Calibri"/>
      <w:b/>
      <w:bCs/>
      <w:kern w:val="28"/>
      <w:sz w:val="32"/>
      <w:szCs w:val="32"/>
      <w:lang w:eastAsia="en-GB"/>
    </w:rPr>
  </w:style>
  <w:style w:type="character" w:customStyle="1" w:styleId="TitleChar">
    <w:name w:val="Title Char"/>
    <w:basedOn w:val="DefaultParagraphFont"/>
    <w:link w:val="Title"/>
    <w:rsid w:val="009140F0"/>
    <w:rPr>
      <w:rFonts w:ascii="Arial" w:eastAsia="Calibri" w:hAnsi="Arial" w:cs="Arial"/>
      <w:b/>
      <w:bCs/>
      <w:kern w:val="28"/>
      <w:sz w:val="32"/>
      <w:szCs w:val="32"/>
      <w:lang w:val="en-GB" w:eastAsia="en-GB"/>
    </w:rPr>
  </w:style>
  <w:style w:type="paragraph" w:styleId="TOC1">
    <w:name w:val="toc 1"/>
    <w:basedOn w:val="Normal"/>
    <w:next w:val="Normal"/>
    <w:uiPriority w:val="39"/>
    <w:rsid w:val="00CB65A2"/>
    <w:pPr>
      <w:tabs>
        <w:tab w:val="left" w:pos="567"/>
        <w:tab w:val="right" w:pos="9639"/>
      </w:tabs>
      <w:spacing w:after="120"/>
      <w:ind w:left="567" w:right="284" w:hanging="567"/>
    </w:pPr>
    <w:rPr>
      <w:noProof/>
      <w:lang w:eastAsia="en-GB"/>
    </w:rPr>
  </w:style>
  <w:style w:type="paragraph" w:styleId="TOC2">
    <w:name w:val="toc 2"/>
    <w:basedOn w:val="Normal"/>
    <w:next w:val="Normal"/>
    <w:autoRedefine/>
    <w:uiPriority w:val="39"/>
    <w:rsid w:val="004B0372"/>
    <w:pPr>
      <w:tabs>
        <w:tab w:val="right" w:pos="9639"/>
      </w:tabs>
      <w:spacing w:before="120" w:after="120"/>
      <w:ind w:left="851" w:hanging="851"/>
    </w:pPr>
    <w:rPr>
      <w:rFonts w:eastAsia="Times New Roman"/>
      <w:bCs/>
      <w:szCs w:val="20"/>
    </w:rPr>
  </w:style>
  <w:style w:type="paragraph" w:styleId="TOC3">
    <w:name w:val="toc 3"/>
    <w:basedOn w:val="Normal"/>
    <w:next w:val="Normal"/>
    <w:uiPriority w:val="39"/>
    <w:rsid w:val="00CB65A2"/>
    <w:pPr>
      <w:tabs>
        <w:tab w:val="right" w:pos="9639"/>
      </w:tabs>
      <w:spacing w:before="60" w:after="60"/>
      <w:ind w:left="2269" w:right="284" w:hanging="851"/>
    </w:pPr>
    <w:rPr>
      <w:noProof/>
      <w:sz w:val="20"/>
      <w:lang w:eastAsia="en-GB"/>
    </w:rPr>
  </w:style>
  <w:style w:type="paragraph" w:styleId="TOC4">
    <w:name w:val="toc 4"/>
    <w:basedOn w:val="Normal"/>
    <w:next w:val="Normal"/>
    <w:uiPriority w:val="39"/>
    <w:rsid w:val="009140F0"/>
    <w:pPr>
      <w:tabs>
        <w:tab w:val="left" w:pos="1418"/>
        <w:tab w:val="right" w:pos="9639"/>
      </w:tabs>
      <w:spacing w:before="120" w:after="120"/>
      <w:ind w:left="1418" w:right="284" w:hanging="1418"/>
    </w:pPr>
    <w:rPr>
      <w:rFonts w:eastAsia="Times New Roman"/>
      <w:b/>
      <w:caps/>
    </w:rPr>
  </w:style>
  <w:style w:type="paragraph" w:styleId="TOC5">
    <w:name w:val="toc 5"/>
    <w:basedOn w:val="Normal"/>
    <w:next w:val="Normal"/>
    <w:autoRedefine/>
    <w:uiPriority w:val="39"/>
    <w:rsid w:val="00CB65A2"/>
    <w:pPr>
      <w:spacing w:after="120"/>
      <w:ind w:left="1418" w:right="-284" w:hanging="1418"/>
      <w:jc w:val="both"/>
    </w:pPr>
    <w:rPr>
      <w:rFonts w:eastAsia="Times New Roman"/>
      <w:b/>
    </w:rPr>
  </w:style>
  <w:style w:type="paragraph" w:styleId="TOC6">
    <w:name w:val="toc 6"/>
    <w:basedOn w:val="Normal"/>
    <w:next w:val="Normal"/>
    <w:autoRedefine/>
    <w:rsid w:val="009140F0"/>
    <w:pPr>
      <w:ind w:left="1100"/>
    </w:pPr>
    <w:rPr>
      <w:rFonts w:ascii="Times New Roman" w:eastAsia="Times New Roman" w:hAnsi="Times New Roman"/>
    </w:rPr>
  </w:style>
  <w:style w:type="paragraph" w:styleId="TOC7">
    <w:name w:val="toc 7"/>
    <w:basedOn w:val="Normal"/>
    <w:next w:val="Normal"/>
    <w:autoRedefine/>
    <w:rsid w:val="009140F0"/>
    <w:pPr>
      <w:ind w:left="1200"/>
    </w:pPr>
    <w:rPr>
      <w:rFonts w:eastAsia="Calibri" w:cs="Calibri"/>
      <w:sz w:val="20"/>
      <w:szCs w:val="20"/>
      <w:lang w:eastAsia="en-GB"/>
    </w:rPr>
  </w:style>
  <w:style w:type="paragraph" w:styleId="TOC8">
    <w:name w:val="toc 8"/>
    <w:basedOn w:val="Normal"/>
    <w:next w:val="Normal"/>
    <w:autoRedefine/>
    <w:rsid w:val="009140F0"/>
    <w:pPr>
      <w:ind w:left="1440"/>
    </w:pPr>
    <w:rPr>
      <w:rFonts w:eastAsia="Calibri" w:cs="Calibri"/>
      <w:sz w:val="20"/>
      <w:szCs w:val="20"/>
      <w:lang w:eastAsia="en-GB"/>
    </w:rPr>
  </w:style>
  <w:style w:type="paragraph" w:styleId="TOC9">
    <w:name w:val="toc 9"/>
    <w:basedOn w:val="Normal"/>
    <w:next w:val="Normal"/>
    <w:autoRedefine/>
    <w:rsid w:val="009140F0"/>
    <w:pPr>
      <w:ind w:left="1680"/>
    </w:pPr>
    <w:rPr>
      <w:rFonts w:eastAsia="Calibri" w:cs="Calibri"/>
      <w:sz w:val="20"/>
      <w:szCs w:val="20"/>
      <w:lang w:eastAsia="en-GB"/>
    </w:rPr>
  </w:style>
  <w:style w:type="paragraph" w:styleId="NoSpacing">
    <w:name w:val="No Spacing"/>
    <w:uiPriority w:val="1"/>
    <w:rsid w:val="00A32011"/>
    <w:rPr>
      <w:rFonts w:ascii="Arial" w:hAnsi="Arial" w:cs="Arial"/>
      <w:sz w:val="22"/>
      <w:szCs w:val="22"/>
      <w:lang w:val="en-GB"/>
    </w:rPr>
  </w:style>
  <w:style w:type="paragraph" w:styleId="Subtitle">
    <w:name w:val="Subtitle"/>
    <w:basedOn w:val="Normal"/>
    <w:next w:val="Normal"/>
    <w:link w:val="SubtitleChar"/>
    <w:qFormat/>
    <w:rsid w:val="00A32011"/>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rsid w:val="00A32011"/>
    <w:rPr>
      <w:rFonts w:asciiTheme="majorHAnsi" w:eastAsiaTheme="majorEastAsia" w:hAnsiTheme="majorHAnsi" w:cstheme="majorBidi"/>
      <w:i/>
      <w:iCs/>
      <w:color w:val="4F81BD" w:themeColor="accent1"/>
      <w:spacing w:val="15"/>
      <w:lang w:val="en-GB"/>
    </w:rPr>
  </w:style>
  <w:style w:type="character" w:styleId="Emphasis">
    <w:name w:val="Emphasis"/>
    <w:basedOn w:val="DefaultParagraphFont"/>
    <w:uiPriority w:val="20"/>
    <w:rsid w:val="00A32011"/>
    <w:rPr>
      <w:i/>
      <w:iCs/>
    </w:rPr>
  </w:style>
  <w:style w:type="character" w:styleId="IntenseEmphasis">
    <w:name w:val="Intense Emphasis"/>
    <w:basedOn w:val="DefaultParagraphFont"/>
    <w:uiPriority w:val="21"/>
    <w:rsid w:val="00A32011"/>
    <w:rPr>
      <w:b/>
      <w:bCs/>
      <w:i/>
      <w:iCs/>
      <w:color w:val="4F81BD" w:themeColor="accent1"/>
    </w:rPr>
  </w:style>
  <w:style w:type="character" w:styleId="Strong">
    <w:name w:val="Strong"/>
    <w:basedOn w:val="DefaultParagraphFont"/>
    <w:uiPriority w:val="22"/>
    <w:rsid w:val="00A32011"/>
    <w:rPr>
      <w:b/>
      <w:bCs/>
    </w:rPr>
  </w:style>
  <w:style w:type="paragraph" w:styleId="Quote">
    <w:name w:val="Quote"/>
    <w:basedOn w:val="Normal"/>
    <w:next w:val="Normal"/>
    <w:link w:val="QuoteChar"/>
    <w:uiPriority w:val="29"/>
    <w:rsid w:val="00A32011"/>
    <w:rPr>
      <w:i/>
      <w:iCs/>
      <w:color w:val="000000" w:themeColor="text1"/>
    </w:rPr>
  </w:style>
  <w:style w:type="character" w:customStyle="1" w:styleId="QuoteChar">
    <w:name w:val="Quote Char"/>
    <w:basedOn w:val="DefaultParagraphFont"/>
    <w:link w:val="Quote"/>
    <w:uiPriority w:val="29"/>
    <w:rsid w:val="00A32011"/>
    <w:rPr>
      <w:rFonts w:ascii="Arial" w:hAnsi="Arial" w:cs="Arial"/>
      <w:i/>
      <w:iCs/>
      <w:color w:val="000000" w:themeColor="text1"/>
      <w:sz w:val="22"/>
      <w:szCs w:val="22"/>
      <w:lang w:val="en-GB"/>
    </w:rPr>
  </w:style>
  <w:style w:type="paragraph" w:styleId="IntenseQuote">
    <w:name w:val="Intense Quote"/>
    <w:basedOn w:val="Normal"/>
    <w:next w:val="Normal"/>
    <w:link w:val="IntenseQuoteChar"/>
    <w:uiPriority w:val="30"/>
    <w:rsid w:val="00A3201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32011"/>
    <w:rPr>
      <w:rFonts w:ascii="Arial" w:hAnsi="Arial" w:cs="Arial"/>
      <w:b/>
      <w:bCs/>
      <w:i/>
      <w:iCs/>
      <w:color w:val="4F81BD" w:themeColor="accent1"/>
      <w:sz w:val="22"/>
      <w:szCs w:val="22"/>
      <w:lang w:val="en-GB"/>
    </w:rPr>
  </w:style>
  <w:style w:type="character" w:styleId="IntenseReference">
    <w:name w:val="Intense Reference"/>
    <w:basedOn w:val="DefaultParagraphFont"/>
    <w:uiPriority w:val="32"/>
    <w:rsid w:val="00A32011"/>
    <w:rPr>
      <w:b/>
      <w:bCs/>
      <w:smallCaps/>
      <w:color w:val="C0504D" w:themeColor="accent2"/>
      <w:spacing w:val="5"/>
      <w:u w:val="single"/>
    </w:rPr>
  </w:style>
  <w:style w:type="character" w:styleId="BookTitle">
    <w:name w:val="Book Title"/>
    <w:basedOn w:val="DefaultParagraphFont"/>
    <w:uiPriority w:val="33"/>
    <w:rsid w:val="00A32011"/>
    <w:rPr>
      <w:b/>
      <w:bCs/>
      <w:smallCaps/>
      <w:spacing w:val="5"/>
    </w:rPr>
  </w:style>
  <w:style w:type="paragraph" w:styleId="ListParagraph">
    <w:name w:val="List Paragraph"/>
    <w:basedOn w:val="Normal"/>
    <w:uiPriority w:val="34"/>
    <w:rsid w:val="00A32011"/>
    <w:pPr>
      <w:ind w:left="720"/>
      <w:contextualSpacing/>
    </w:pPr>
  </w:style>
  <w:style w:type="paragraph" w:customStyle="1" w:styleId="ActionItem">
    <w:name w:val="Action Item"/>
    <w:basedOn w:val="Normal"/>
    <w:next w:val="Normal"/>
    <w:link w:val="ActionItemChar"/>
    <w:rsid w:val="00946FD4"/>
    <w:pPr>
      <w:spacing w:before="240" w:after="240"/>
    </w:pPr>
    <w:rPr>
      <w:rFonts w:eastAsia="Calibri" w:cs="Calibri"/>
      <w:i/>
      <w:sz w:val="24"/>
      <w:lang w:eastAsia="en-GB"/>
    </w:rPr>
  </w:style>
  <w:style w:type="character" w:customStyle="1" w:styleId="ActionItemChar">
    <w:name w:val="Action Item Char"/>
    <w:link w:val="ActionItem"/>
    <w:rsid w:val="000C54DB"/>
    <w:rPr>
      <w:rFonts w:ascii="Arial" w:eastAsia="Calibri" w:hAnsi="Arial" w:cs="Calibri"/>
      <w:i/>
      <w:szCs w:val="22"/>
      <w:lang w:val="en-GB" w:eastAsia="en-GB"/>
    </w:rPr>
  </w:style>
  <w:style w:type="paragraph" w:customStyle="1" w:styleId="ActionIALA">
    <w:name w:val="Action IALA"/>
    <w:basedOn w:val="Normal"/>
    <w:next w:val="BodyText"/>
    <w:rsid w:val="00946FD4"/>
    <w:pPr>
      <w:spacing w:before="120" w:after="120"/>
      <w:jc w:val="both"/>
    </w:pPr>
    <w:rPr>
      <w:i/>
      <w:iCs/>
      <w:lang w:eastAsia="en-GB"/>
    </w:rPr>
  </w:style>
  <w:style w:type="paragraph" w:customStyle="1" w:styleId="ActionMember">
    <w:name w:val="Action Member"/>
    <w:basedOn w:val="Normal"/>
    <w:next w:val="Normal"/>
    <w:rsid w:val="00946FD4"/>
    <w:pPr>
      <w:spacing w:after="120"/>
      <w:jc w:val="both"/>
    </w:pPr>
    <w:rPr>
      <w:rFonts w:cs="Calibri"/>
      <w:i/>
      <w:iCs/>
    </w:rPr>
  </w:style>
  <w:style w:type="paragraph" w:customStyle="1" w:styleId="ActionWWA">
    <w:name w:val="Action WWA"/>
    <w:basedOn w:val="Normal"/>
    <w:next w:val="BodyText"/>
    <w:rsid w:val="00197C40"/>
    <w:pPr>
      <w:spacing w:before="120" w:after="120"/>
      <w:jc w:val="both"/>
    </w:pPr>
    <w:rPr>
      <w:i/>
    </w:rPr>
  </w:style>
  <w:style w:type="numbering" w:styleId="ArticleSection">
    <w:name w:val="Outline List 3"/>
    <w:basedOn w:val="NoList"/>
    <w:rsid w:val="005B12D1"/>
    <w:pPr>
      <w:numPr>
        <w:numId w:val="36"/>
      </w:numPr>
    </w:pPr>
  </w:style>
  <w:style w:type="paragraph" w:customStyle="1" w:styleId="TableList1">
    <w:name w:val="Table List_1"/>
    <w:basedOn w:val="Normal"/>
    <w:rsid w:val="005B12D1"/>
    <w:pPr>
      <w:widowControl w:val="0"/>
      <w:numPr>
        <w:numId w:val="38"/>
      </w:numPr>
    </w:pPr>
    <w:rPr>
      <w:rFonts w:eastAsia="Times New Roman"/>
      <w:snapToGrid w:val="0"/>
      <w:sz w:val="20"/>
      <w:szCs w:val="36"/>
      <w:lang w:eastAsia="en-US"/>
    </w:rPr>
  </w:style>
  <w:style w:type="paragraph" w:customStyle="1" w:styleId="TableList2">
    <w:name w:val="Table List_2"/>
    <w:basedOn w:val="Normal"/>
    <w:rsid w:val="005B12D1"/>
    <w:pPr>
      <w:widowControl w:val="0"/>
      <w:numPr>
        <w:ilvl w:val="1"/>
        <w:numId w:val="38"/>
      </w:numPr>
    </w:pPr>
    <w:rPr>
      <w:rFonts w:eastAsia="Times New Roman"/>
      <w:snapToGrid w:val="0"/>
      <w:sz w:val="20"/>
      <w:szCs w:val="36"/>
      <w:lang w:eastAsia="en-US"/>
    </w:rPr>
  </w:style>
  <w:style w:type="paragraph" w:customStyle="1" w:styleId="TableList3">
    <w:name w:val="Table List_3"/>
    <w:basedOn w:val="Normal"/>
    <w:rsid w:val="005B12D1"/>
    <w:pPr>
      <w:widowControl w:val="0"/>
      <w:numPr>
        <w:ilvl w:val="2"/>
        <w:numId w:val="38"/>
      </w:numPr>
    </w:pPr>
    <w:rPr>
      <w:rFonts w:eastAsia="Times New Roman"/>
      <w:snapToGrid w:val="0"/>
      <w:sz w:val="20"/>
      <w:szCs w:val="20"/>
      <w:lang w:eastAsia="en-US"/>
    </w:rPr>
  </w:style>
  <w:style w:type="paragraph" w:customStyle="1" w:styleId="Default">
    <w:name w:val="Default"/>
    <w:rsid w:val="005B12D1"/>
    <w:pPr>
      <w:autoSpaceDE w:val="0"/>
      <w:autoSpaceDN w:val="0"/>
      <w:adjustRightInd w:val="0"/>
    </w:pPr>
    <w:rPr>
      <w:rFonts w:ascii="Times New Roman" w:eastAsia="Times New Roman" w:hAnsi="Times New Roman" w:cs="Times New Roman"/>
      <w:color w:val="000000"/>
      <w:lang w:val="nl-NL" w:eastAsia="nl-NL"/>
    </w:rPr>
  </w:style>
  <w:style w:type="paragraph" w:customStyle="1" w:styleId="Workinggroup">
    <w:name w:val="Working group"/>
    <w:basedOn w:val="Normal"/>
    <w:next w:val="Normal"/>
    <w:autoRedefine/>
    <w:rsid w:val="005B12D1"/>
    <w:pPr>
      <w:numPr>
        <w:numId w:val="37"/>
      </w:numPr>
      <w:tabs>
        <w:tab w:val="left" w:pos="2552"/>
      </w:tabs>
      <w:spacing w:after="240"/>
    </w:pPr>
    <w:rPr>
      <w:b/>
      <w:sz w:val="28"/>
    </w:rPr>
  </w:style>
  <w:style w:type="paragraph" w:customStyle="1" w:styleId="WGnumbering">
    <w:name w:val="WG numbering"/>
    <w:basedOn w:val="Normal"/>
    <w:qFormat/>
    <w:rsid w:val="005B12D1"/>
    <w:pPr>
      <w:numPr>
        <w:numId w:val="39"/>
      </w:numPr>
    </w:pPr>
    <w:rPr>
      <w:rFonts w:eastAsia="Calibri" w:cs="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3FAA1-A8B8-4B5C-8D87-BC4F18704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Pages>
  <Words>1705</Words>
  <Characters>8496</Characters>
  <Application>Microsoft Office Word</Application>
  <DocSecurity>0</DocSecurity>
  <Lines>653</Lines>
  <Paragraphs>351</Paragraphs>
  <ScaleCrop>false</ScaleCrop>
  <HeadingPairs>
    <vt:vector size="2" baseType="variant">
      <vt:variant>
        <vt:lpstr>Title</vt:lpstr>
      </vt:variant>
      <vt:variant>
        <vt:i4>1</vt:i4>
      </vt:variant>
    </vt:vector>
  </HeadingPairs>
  <TitlesOfParts>
    <vt:vector size="1" baseType="lpstr">
      <vt:lpstr/>
    </vt:vector>
  </TitlesOfParts>
  <Company>Meon Maritime Ltd</Company>
  <LinksUpToDate>false</LinksUpToDate>
  <CharactersWithSpaces>9850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Hadley</dc:creator>
  <cp:keywords/>
  <dc:description/>
  <cp:lastModifiedBy>Trainor, Neil</cp:lastModifiedBy>
  <cp:revision>3</cp:revision>
  <dcterms:created xsi:type="dcterms:W3CDTF">2012-09-07T14:40:00Z</dcterms:created>
  <dcterms:modified xsi:type="dcterms:W3CDTF">2012-09-07T16:34:00Z</dcterms:modified>
</cp:coreProperties>
</file>